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A1609" w14:textId="77777777" w:rsidR="00A8423F" w:rsidRDefault="00A8423F">
      <w:pPr>
        <w:rPr>
          <w:b/>
          <w:i/>
        </w:rPr>
      </w:pPr>
    </w:p>
    <w:p w14:paraId="1DBC1A8F" w14:textId="4FCF3842" w:rsidR="00A8423F" w:rsidRDefault="00A8423F">
      <w:pPr>
        <w:pStyle w:val="Heading5"/>
        <w:rPr>
          <w:sz w:val="40"/>
        </w:rPr>
      </w:pPr>
      <w:r>
        <w:rPr>
          <w:sz w:val="40"/>
        </w:rPr>
        <w:t>STCP 03-1 Issue 00</w:t>
      </w:r>
      <w:r w:rsidR="00611675">
        <w:rPr>
          <w:sz w:val="40"/>
        </w:rPr>
        <w:t>7</w:t>
      </w:r>
      <w:r>
        <w:rPr>
          <w:sz w:val="40"/>
        </w:rPr>
        <w:t xml:space="preserve"> Post Event Analysis and Reporting </w:t>
      </w:r>
    </w:p>
    <w:p w14:paraId="545397C6" w14:textId="77777777" w:rsidR="00A8423F" w:rsidRDefault="00A8423F">
      <w:pPr>
        <w:pStyle w:val="Heading5"/>
      </w:pPr>
      <w: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A8423F" w14:paraId="0A22EBC6" w14:textId="77777777">
        <w:tc>
          <w:tcPr>
            <w:tcW w:w="2518" w:type="dxa"/>
          </w:tcPr>
          <w:p w14:paraId="25F25DC6" w14:textId="77777777" w:rsidR="00A8423F" w:rsidRDefault="00DB2A0A">
            <w:pPr>
              <w:spacing w:before="120"/>
              <w:jc w:val="center"/>
              <w:rPr>
                <w:b/>
                <w:color w:val="000000"/>
              </w:rPr>
            </w:pPr>
            <w:r>
              <w:rPr>
                <w:b/>
                <w:color w:val="000000"/>
              </w:rPr>
              <w:t>Party</w:t>
            </w:r>
          </w:p>
        </w:tc>
        <w:tc>
          <w:tcPr>
            <w:tcW w:w="2126" w:type="dxa"/>
          </w:tcPr>
          <w:p w14:paraId="5E043C69" w14:textId="77777777" w:rsidR="00A8423F" w:rsidRDefault="00A8423F">
            <w:pPr>
              <w:spacing w:before="120"/>
              <w:jc w:val="center"/>
              <w:rPr>
                <w:b/>
                <w:color w:val="000000"/>
              </w:rPr>
            </w:pPr>
            <w:r>
              <w:rPr>
                <w:b/>
                <w:color w:val="000000"/>
              </w:rPr>
              <w:t>Name of Party Representative</w:t>
            </w:r>
          </w:p>
        </w:tc>
        <w:tc>
          <w:tcPr>
            <w:tcW w:w="2552" w:type="dxa"/>
          </w:tcPr>
          <w:p w14:paraId="638E6CEC" w14:textId="77777777" w:rsidR="00A8423F" w:rsidRDefault="00A8423F">
            <w:pPr>
              <w:spacing w:before="120"/>
              <w:jc w:val="center"/>
              <w:rPr>
                <w:b/>
                <w:color w:val="000000"/>
              </w:rPr>
            </w:pPr>
            <w:r>
              <w:rPr>
                <w:b/>
                <w:color w:val="000000"/>
              </w:rPr>
              <w:t>Signature</w:t>
            </w:r>
          </w:p>
        </w:tc>
        <w:tc>
          <w:tcPr>
            <w:tcW w:w="1276" w:type="dxa"/>
          </w:tcPr>
          <w:p w14:paraId="69F57F56" w14:textId="77777777" w:rsidR="00A8423F" w:rsidRDefault="00A8423F">
            <w:pPr>
              <w:spacing w:before="120"/>
              <w:jc w:val="center"/>
              <w:rPr>
                <w:b/>
                <w:color w:val="000000"/>
              </w:rPr>
            </w:pPr>
            <w:r>
              <w:rPr>
                <w:b/>
                <w:color w:val="000000"/>
              </w:rPr>
              <w:t>Date</w:t>
            </w:r>
          </w:p>
        </w:tc>
      </w:tr>
      <w:tr w:rsidR="000F2796" w14:paraId="0C1203BF" w14:textId="77777777">
        <w:trPr>
          <w:trHeight w:val="753"/>
        </w:trPr>
        <w:tc>
          <w:tcPr>
            <w:tcW w:w="2518" w:type="dxa"/>
          </w:tcPr>
          <w:p w14:paraId="78BBC31F" w14:textId="5F4B20BF" w:rsidR="000F2796" w:rsidRDefault="00650E70">
            <w:pPr>
              <w:spacing w:before="120"/>
              <w:ind w:right="317"/>
              <w:rPr>
                <w:sz w:val="22"/>
                <w:lang w:eastAsia="en-GB"/>
              </w:rPr>
            </w:pPr>
            <w:r>
              <w:rPr>
                <w:sz w:val="22"/>
                <w:lang w:eastAsia="en-GB"/>
              </w:rPr>
              <w:t>The Company</w:t>
            </w:r>
          </w:p>
        </w:tc>
        <w:tc>
          <w:tcPr>
            <w:tcW w:w="2126" w:type="dxa"/>
          </w:tcPr>
          <w:p w14:paraId="5639854E" w14:textId="77777777" w:rsidR="000F2796" w:rsidRDefault="000F2796">
            <w:pPr>
              <w:spacing w:before="120"/>
              <w:rPr>
                <w:color w:val="000000"/>
              </w:rPr>
            </w:pPr>
          </w:p>
        </w:tc>
        <w:tc>
          <w:tcPr>
            <w:tcW w:w="2552" w:type="dxa"/>
          </w:tcPr>
          <w:p w14:paraId="77BBE3B7" w14:textId="77777777" w:rsidR="000F2796" w:rsidRDefault="000F2796">
            <w:pPr>
              <w:rPr>
                <w:color w:val="000000"/>
              </w:rPr>
            </w:pPr>
          </w:p>
        </w:tc>
        <w:tc>
          <w:tcPr>
            <w:tcW w:w="1276" w:type="dxa"/>
          </w:tcPr>
          <w:p w14:paraId="7E1BD046" w14:textId="77777777" w:rsidR="000F2796" w:rsidRDefault="000F2796">
            <w:pPr>
              <w:rPr>
                <w:color w:val="000000"/>
              </w:rPr>
            </w:pPr>
          </w:p>
        </w:tc>
      </w:tr>
      <w:tr w:rsidR="00A8423F" w14:paraId="6417E3B3" w14:textId="77777777">
        <w:trPr>
          <w:trHeight w:val="753"/>
        </w:trPr>
        <w:tc>
          <w:tcPr>
            <w:tcW w:w="2518" w:type="dxa"/>
          </w:tcPr>
          <w:p w14:paraId="2A2662AC" w14:textId="77777777" w:rsidR="00A8423F" w:rsidRDefault="00A8423F">
            <w:pPr>
              <w:spacing w:before="120"/>
              <w:ind w:right="317"/>
              <w:rPr>
                <w:color w:val="000000"/>
              </w:rPr>
            </w:pPr>
            <w:r>
              <w:rPr>
                <w:sz w:val="22"/>
                <w:lang w:eastAsia="en-GB"/>
              </w:rPr>
              <w:t>National Grid Electricity Transmission plc</w:t>
            </w:r>
          </w:p>
        </w:tc>
        <w:tc>
          <w:tcPr>
            <w:tcW w:w="2126" w:type="dxa"/>
          </w:tcPr>
          <w:p w14:paraId="1DA42160" w14:textId="77777777" w:rsidR="00A8423F" w:rsidRDefault="00A8423F">
            <w:pPr>
              <w:spacing w:before="120"/>
              <w:rPr>
                <w:color w:val="000000"/>
              </w:rPr>
            </w:pPr>
          </w:p>
        </w:tc>
        <w:tc>
          <w:tcPr>
            <w:tcW w:w="2552" w:type="dxa"/>
          </w:tcPr>
          <w:p w14:paraId="3CA11EE4" w14:textId="77777777" w:rsidR="00A8423F" w:rsidRDefault="00A8423F">
            <w:pPr>
              <w:rPr>
                <w:color w:val="000000"/>
              </w:rPr>
            </w:pPr>
          </w:p>
        </w:tc>
        <w:tc>
          <w:tcPr>
            <w:tcW w:w="1276" w:type="dxa"/>
          </w:tcPr>
          <w:p w14:paraId="0C2AE174" w14:textId="77777777" w:rsidR="00A8423F" w:rsidRDefault="00A8423F">
            <w:pPr>
              <w:rPr>
                <w:color w:val="000000"/>
              </w:rPr>
            </w:pPr>
          </w:p>
        </w:tc>
      </w:tr>
      <w:tr w:rsidR="00A8423F" w14:paraId="468D8FF2" w14:textId="77777777">
        <w:trPr>
          <w:trHeight w:val="753"/>
        </w:trPr>
        <w:tc>
          <w:tcPr>
            <w:tcW w:w="2518" w:type="dxa"/>
            <w:vAlign w:val="center"/>
          </w:tcPr>
          <w:p w14:paraId="03872B97" w14:textId="77777777" w:rsidR="00A8423F" w:rsidRDefault="00A8423F">
            <w:pPr>
              <w:spacing w:before="120"/>
              <w:rPr>
                <w:color w:val="000000"/>
              </w:rPr>
            </w:pPr>
            <w:r>
              <w:rPr>
                <w:sz w:val="22"/>
                <w:lang w:eastAsia="en-GB"/>
              </w:rPr>
              <w:t>SP Transmission Ltd</w:t>
            </w:r>
          </w:p>
        </w:tc>
        <w:tc>
          <w:tcPr>
            <w:tcW w:w="2126" w:type="dxa"/>
            <w:vAlign w:val="center"/>
          </w:tcPr>
          <w:p w14:paraId="739FDFFF" w14:textId="77777777" w:rsidR="00A8423F" w:rsidRDefault="00A8423F">
            <w:pPr>
              <w:spacing w:before="120"/>
              <w:rPr>
                <w:color w:val="000000"/>
              </w:rPr>
            </w:pPr>
          </w:p>
        </w:tc>
        <w:tc>
          <w:tcPr>
            <w:tcW w:w="2552" w:type="dxa"/>
            <w:vAlign w:val="center"/>
          </w:tcPr>
          <w:p w14:paraId="576136EA" w14:textId="77777777" w:rsidR="00A8423F" w:rsidRDefault="00A8423F">
            <w:pPr>
              <w:rPr>
                <w:color w:val="000000"/>
              </w:rPr>
            </w:pPr>
          </w:p>
        </w:tc>
        <w:tc>
          <w:tcPr>
            <w:tcW w:w="1276" w:type="dxa"/>
            <w:vAlign w:val="center"/>
          </w:tcPr>
          <w:p w14:paraId="4784A3D2" w14:textId="77777777" w:rsidR="00A8423F" w:rsidRDefault="00A8423F">
            <w:pPr>
              <w:rPr>
                <w:color w:val="000000"/>
              </w:rPr>
            </w:pPr>
          </w:p>
        </w:tc>
      </w:tr>
      <w:tr w:rsidR="00A8423F" w14:paraId="70DFED0A" w14:textId="77777777">
        <w:trPr>
          <w:trHeight w:val="754"/>
        </w:trPr>
        <w:tc>
          <w:tcPr>
            <w:tcW w:w="2518" w:type="dxa"/>
            <w:vAlign w:val="center"/>
          </w:tcPr>
          <w:p w14:paraId="3FD81CE4" w14:textId="77777777" w:rsidR="00A8423F" w:rsidRDefault="00A8423F">
            <w:pPr>
              <w:spacing w:before="120"/>
              <w:rPr>
                <w:color w:val="000000"/>
              </w:rPr>
            </w:pPr>
            <w:r>
              <w:rPr>
                <w:sz w:val="22"/>
                <w:lang w:eastAsia="en-GB"/>
              </w:rPr>
              <w:t>Scottish Hydro-Electric Transmission Ltd</w:t>
            </w:r>
          </w:p>
        </w:tc>
        <w:tc>
          <w:tcPr>
            <w:tcW w:w="2126" w:type="dxa"/>
            <w:vAlign w:val="center"/>
          </w:tcPr>
          <w:p w14:paraId="60D938D5" w14:textId="77777777" w:rsidR="00A8423F" w:rsidRDefault="00A8423F">
            <w:pPr>
              <w:spacing w:before="120"/>
              <w:rPr>
                <w:color w:val="000000"/>
              </w:rPr>
            </w:pPr>
          </w:p>
        </w:tc>
        <w:tc>
          <w:tcPr>
            <w:tcW w:w="2552" w:type="dxa"/>
            <w:vAlign w:val="center"/>
          </w:tcPr>
          <w:p w14:paraId="086633B3" w14:textId="77777777" w:rsidR="00A8423F" w:rsidRDefault="00A8423F">
            <w:pPr>
              <w:rPr>
                <w:color w:val="000000"/>
              </w:rPr>
            </w:pPr>
          </w:p>
        </w:tc>
        <w:tc>
          <w:tcPr>
            <w:tcW w:w="1276" w:type="dxa"/>
            <w:vAlign w:val="center"/>
          </w:tcPr>
          <w:p w14:paraId="53DA1838" w14:textId="77777777" w:rsidR="00A8423F" w:rsidRDefault="00A8423F">
            <w:pPr>
              <w:rPr>
                <w:color w:val="000000"/>
              </w:rPr>
            </w:pPr>
          </w:p>
        </w:tc>
      </w:tr>
      <w:tr w:rsidR="00BC430B" w14:paraId="17B37FEF" w14:textId="77777777">
        <w:trPr>
          <w:trHeight w:val="754"/>
        </w:trPr>
        <w:tc>
          <w:tcPr>
            <w:tcW w:w="2518" w:type="dxa"/>
            <w:vAlign w:val="center"/>
          </w:tcPr>
          <w:p w14:paraId="59958A86" w14:textId="77777777" w:rsidR="00BC430B" w:rsidRDefault="00BC430B">
            <w:pPr>
              <w:spacing w:before="120"/>
              <w:rPr>
                <w:sz w:val="22"/>
                <w:lang w:eastAsia="en-GB"/>
              </w:rPr>
            </w:pPr>
            <w:r>
              <w:rPr>
                <w:sz w:val="22"/>
                <w:lang w:eastAsia="en-GB"/>
              </w:rPr>
              <w:t>Offshore Transmission Owners</w:t>
            </w:r>
          </w:p>
        </w:tc>
        <w:tc>
          <w:tcPr>
            <w:tcW w:w="2126" w:type="dxa"/>
            <w:vAlign w:val="center"/>
          </w:tcPr>
          <w:p w14:paraId="58F0141D" w14:textId="77777777" w:rsidR="00BC430B" w:rsidRDefault="00BC430B">
            <w:pPr>
              <w:spacing w:before="120"/>
              <w:rPr>
                <w:color w:val="000000"/>
              </w:rPr>
            </w:pPr>
          </w:p>
        </w:tc>
        <w:tc>
          <w:tcPr>
            <w:tcW w:w="2552" w:type="dxa"/>
            <w:vAlign w:val="center"/>
          </w:tcPr>
          <w:p w14:paraId="0D4089C9" w14:textId="77777777" w:rsidR="00BC430B" w:rsidRDefault="00BC430B">
            <w:pPr>
              <w:rPr>
                <w:color w:val="000000"/>
              </w:rPr>
            </w:pPr>
          </w:p>
        </w:tc>
        <w:tc>
          <w:tcPr>
            <w:tcW w:w="1276" w:type="dxa"/>
            <w:vAlign w:val="center"/>
          </w:tcPr>
          <w:p w14:paraId="7FF2910C" w14:textId="77777777" w:rsidR="00BC430B" w:rsidRDefault="00BC430B">
            <w:pPr>
              <w:rPr>
                <w:color w:val="000000"/>
              </w:rPr>
            </w:pPr>
          </w:p>
        </w:tc>
      </w:tr>
      <w:tr w:rsidR="002A565A" w14:paraId="2F1A0D9A" w14:textId="77777777">
        <w:trPr>
          <w:trHeight w:val="754"/>
          <w:ins w:id="0" w:author="Steve Baker [NESO]" w:date="2025-10-15T16:37:00Z"/>
        </w:trPr>
        <w:tc>
          <w:tcPr>
            <w:tcW w:w="2518" w:type="dxa"/>
            <w:vAlign w:val="center"/>
          </w:tcPr>
          <w:p w14:paraId="0AC708A1" w14:textId="0296EC87" w:rsidR="002A565A" w:rsidRDefault="002A565A">
            <w:pPr>
              <w:spacing w:before="120"/>
              <w:rPr>
                <w:ins w:id="1" w:author="Steve Baker [NESO]" w:date="2025-10-15T16:37:00Z"/>
                <w:sz w:val="22"/>
                <w:lang w:eastAsia="en-GB"/>
              </w:rPr>
            </w:pPr>
            <w:ins w:id="2" w:author="Steve Baker [NESO]" w:date="2025-10-15T16:37:00Z">
              <w:r>
                <w:rPr>
                  <w:sz w:val="22"/>
                  <w:lang w:eastAsia="en-GB"/>
                </w:rPr>
                <w:t>Competitivel</w:t>
              </w:r>
            </w:ins>
            <w:ins w:id="3" w:author="Steve Baker [NESO]" w:date="2025-10-15T16:38:00Z">
              <w:r>
                <w:rPr>
                  <w:sz w:val="22"/>
                  <w:lang w:eastAsia="en-GB"/>
                </w:rPr>
                <w:t>y Appointed Transmission Owners</w:t>
              </w:r>
            </w:ins>
          </w:p>
        </w:tc>
        <w:tc>
          <w:tcPr>
            <w:tcW w:w="2126" w:type="dxa"/>
            <w:vAlign w:val="center"/>
          </w:tcPr>
          <w:p w14:paraId="10A2BB4B" w14:textId="77777777" w:rsidR="002A565A" w:rsidRDefault="002A565A">
            <w:pPr>
              <w:spacing w:before="120"/>
              <w:rPr>
                <w:ins w:id="4" w:author="Steve Baker [NESO]" w:date="2025-10-15T16:37:00Z"/>
                <w:color w:val="000000"/>
              </w:rPr>
            </w:pPr>
          </w:p>
        </w:tc>
        <w:tc>
          <w:tcPr>
            <w:tcW w:w="2552" w:type="dxa"/>
            <w:vAlign w:val="center"/>
          </w:tcPr>
          <w:p w14:paraId="4DF7E591" w14:textId="77777777" w:rsidR="002A565A" w:rsidRDefault="002A565A">
            <w:pPr>
              <w:rPr>
                <w:ins w:id="5" w:author="Steve Baker [NESO]" w:date="2025-10-15T16:37:00Z"/>
                <w:color w:val="000000"/>
              </w:rPr>
            </w:pPr>
          </w:p>
        </w:tc>
        <w:tc>
          <w:tcPr>
            <w:tcW w:w="1276" w:type="dxa"/>
            <w:vAlign w:val="center"/>
          </w:tcPr>
          <w:p w14:paraId="3A2EC3CB" w14:textId="77777777" w:rsidR="002A565A" w:rsidRDefault="002A565A">
            <w:pPr>
              <w:rPr>
                <w:ins w:id="6" w:author="Steve Baker [NESO]" w:date="2025-10-15T16:37:00Z"/>
                <w:color w:val="000000"/>
              </w:rPr>
            </w:pPr>
          </w:p>
        </w:tc>
      </w:tr>
    </w:tbl>
    <w:p w14:paraId="5C3FAFFE" w14:textId="77777777" w:rsidR="00A8423F" w:rsidRDefault="00A8423F"/>
    <w:p w14:paraId="124F77A5" w14:textId="77777777" w:rsidR="00A8423F" w:rsidRDefault="00A8423F">
      <w:pPr>
        <w:pStyle w:val="Heading5"/>
      </w:pPr>
    </w:p>
    <w:p w14:paraId="0DADBCA7" w14:textId="77777777" w:rsidR="00A8423F" w:rsidRDefault="00A8423F">
      <w:pPr>
        <w:pStyle w:val="Heading5"/>
      </w:pPr>
      <w:r>
        <w:t>STC Procedure Change Control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A8423F" w14:paraId="726100AE" w14:textId="77777777">
        <w:tc>
          <w:tcPr>
            <w:tcW w:w="1526" w:type="dxa"/>
          </w:tcPr>
          <w:p w14:paraId="5D2AFFA0" w14:textId="77777777" w:rsidR="00A8423F" w:rsidRDefault="00A8423F">
            <w:r>
              <w:t>Issue 001</w:t>
            </w:r>
          </w:p>
        </w:tc>
        <w:tc>
          <w:tcPr>
            <w:tcW w:w="1417" w:type="dxa"/>
          </w:tcPr>
          <w:p w14:paraId="559D765D" w14:textId="77777777" w:rsidR="00A8423F" w:rsidRDefault="00A8423F">
            <w:r>
              <w:t>14/03/2005</w:t>
            </w:r>
          </w:p>
        </w:tc>
        <w:tc>
          <w:tcPr>
            <w:tcW w:w="5579" w:type="dxa"/>
          </w:tcPr>
          <w:p w14:paraId="14D2B471" w14:textId="77777777" w:rsidR="00A8423F" w:rsidRDefault="00A8423F">
            <w:pPr>
              <w:autoSpaceDE w:val="0"/>
              <w:autoSpaceDN w:val="0"/>
              <w:adjustRightInd w:val="0"/>
              <w:spacing w:after="0"/>
              <w:rPr>
                <w:lang w:eastAsia="en-GB"/>
              </w:rPr>
            </w:pPr>
            <w:r>
              <w:rPr>
                <w:lang w:eastAsia="en-GB"/>
              </w:rPr>
              <w:t>BETTA Go-Live Version</w:t>
            </w:r>
          </w:p>
        </w:tc>
      </w:tr>
      <w:tr w:rsidR="00A8423F" w14:paraId="42895522" w14:textId="77777777">
        <w:tc>
          <w:tcPr>
            <w:tcW w:w="1526" w:type="dxa"/>
          </w:tcPr>
          <w:p w14:paraId="0E6404CE" w14:textId="77777777" w:rsidR="00A8423F" w:rsidRDefault="00A8423F">
            <w:r>
              <w:t>Issue 002</w:t>
            </w:r>
          </w:p>
        </w:tc>
        <w:tc>
          <w:tcPr>
            <w:tcW w:w="1417" w:type="dxa"/>
          </w:tcPr>
          <w:p w14:paraId="2E191466" w14:textId="77777777" w:rsidR="00A8423F" w:rsidRDefault="00A8423F">
            <w:r>
              <w:t>04/07/2005</w:t>
            </w:r>
          </w:p>
        </w:tc>
        <w:tc>
          <w:tcPr>
            <w:tcW w:w="5579" w:type="dxa"/>
          </w:tcPr>
          <w:p w14:paraId="1330646D" w14:textId="77777777" w:rsidR="00A8423F" w:rsidRDefault="00A8423F">
            <w:r>
              <w:t>Issue 002 incorporating PA026</w:t>
            </w:r>
          </w:p>
        </w:tc>
      </w:tr>
      <w:tr w:rsidR="00A8423F" w14:paraId="6C32C318" w14:textId="77777777">
        <w:tc>
          <w:tcPr>
            <w:tcW w:w="1526" w:type="dxa"/>
          </w:tcPr>
          <w:p w14:paraId="2993C149" w14:textId="77777777" w:rsidR="00A8423F" w:rsidRDefault="00A8423F">
            <w:r>
              <w:t>Issue 003</w:t>
            </w:r>
          </w:p>
        </w:tc>
        <w:tc>
          <w:tcPr>
            <w:tcW w:w="1417" w:type="dxa"/>
          </w:tcPr>
          <w:p w14:paraId="246ACF62" w14:textId="77777777" w:rsidR="00A8423F" w:rsidRDefault="00A8423F">
            <w:r>
              <w:t>25/10/2005</w:t>
            </w:r>
          </w:p>
        </w:tc>
        <w:tc>
          <w:tcPr>
            <w:tcW w:w="5579" w:type="dxa"/>
          </w:tcPr>
          <w:p w14:paraId="30A2AF7B" w14:textId="77777777" w:rsidR="00A8423F" w:rsidRDefault="00A8423F">
            <w:r>
              <w:t>Issue 003 incorporating PA034 &amp; PA037</w:t>
            </w:r>
          </w:p>
        </w:tc>
      </w:tr>
      <w:tr w:rsidR="0094285B" w14:paraId="3F1D0EAD" w14:textId="77777777">
        <w:tc>
          <w:tcPr>
            <w:tcW w:w="1526" w:type="dxa"/>
          </w:tcPr>
          <w:p w14:paraId="72735F82" w14:textId="77777777" w:rsidR="0094285B" w:rsidRDefault="0094285B">
            <w:r>
              <w:t>Issue 004</w:t>
            </w:r>
          </w:p>
        </w:tc>
        <w:tc>
          <w:tcPr>
            <w:tcW w:w="1417" w:type="dxa"/>
          </w:tcPr>
          <w:p w14:paraId="4F23FEBA" w14:textId="77777777" w:rsidR="0094285B" w:rsidRDefault="009C417F">
            <w:r>
              <w:t>23</w:t>
            </w:r>
            <w:r w:rsidR="0094285B">
              <w:t>/0</w:t>
            </w:r>
            <w:r w:rsidR="002D3DC4">
              <w:t>9</w:t>
            </w:r>
            <w:r w:rsidR="0094285B">
              <w:t>/2008</w:t>
            </w:r>
          </w:p>
        </w:tc>
        <w:tc>
          <w:tcPr>
            <w:tcW w:w="5579" w:type="dxa"/>
          </w:tcPr>
          <w:p w14:paraId="32F01331" w14:textId="77777777" w:rsidR="0094285B" w:rsidRDefault="0094285B">
            <w:r>
              <w:t>Issue 004 incorporating PA0</w:t>
            </w:r>
            <w:r w:rsidR="005D3566">
              <w:t>51</w:t>
            </w:r>
          </w:p>
        </w:tc>
      </w:tr>
      <w:tr w:rsidR="00BC430B" w14:paraId="30EF8483" w14:textId="77777777">
        <w:tc>
          <w:tcPr>
            <w:tcW w:w="1526" w:type="dxa"/>
          </w:tcPr>
          <w:p w14:paraId="58C8CE73" w14:textId="77777777" w:rsidR="00BC430B" w:rsidRDefault="00BC430B">
            <w:r>
              <w:t>Issue 00</w:t>
            </w:r>
            <w:r w:rsidR="000A75E0">
              <w:t>5</w:t>
            </w:r>
          </w:p>
        </w:tc>
        <w:tc>
          <w:tcPr>
            <w:tcW w:w="1417" w:type="dxa"/>
          </w:tcPr>
          <w:p w14:paraId="2AA4F62F" w14:textId="77777777" w:rsidR="00BC430B" w:rsidRDefault="00697F0B">
            <w:r>
              <w:t>17/12</w:t>
            </w:r>
            <w:r w:rsidR="00BC430B">
              <w:t>/</w:t>
            </w:r>
            <w:r>
              <w:t>20</w:t>
            </w:r>
            <w:r w:rsidR="00BC430B">
              <w:t>09</w:t>
            </w:r>
          </w:p>
        </w:tc>
        <w:tc>
          <w:tcPr>
            <w:tcW w:w="5579" w:type="dxa"/>
          </w:tcPr>
          <w:p w14:paraId="15852BD7" w14:textId="77777777" w:rsidR="00BC430B" w:rsidRDefault="00BC430B">
            <w:r>
              <w:t>Issue 00</w:t>
            </w:r>
            <w:r w:rsidR="000A75E0">
              <w:t>5</w:t>
            </w:r>
            <w:r>
              <w:t xml:space="preserve"> incorporating changes for Offshore Transmission</w:t>
            </w:r>
          </w:p>
        </w:tc>
      </w:tr>
      <w:tr w:rsidR="000F2796" w14:paraId="70E24073" w14:textId="77777777">
        <w:tc>
          <w:tcPr>
            <w:tcW w:w="1526" w:type="dxa"/>
          </w:tcPr>
          <w:p w14:paraId="6FBB7246" w14:textId="77777777" w:rsidR="000F2796" w:rsidRDefault="000F2796">
            <w:r>
              <w:t>Issue 006</w:t>
            </w:r>
          </w:p>
        </w:tc>
        <w:tc>
          <w:tcPr>
            <w:tcW w:w="1417" w:type="dxa"/>
          </w:tcPr>
          <w:p w14:paraId="051BDBB9" w14:textId="77777777" w:rsidR="000F2796" w:rsidRDefault="000F2796" w:rsidP="00274A12">
            <w:r>
              <w:t>01/04/201</w:t>
            </w:r>
            <w:r w:rsidR="00274A12">
              <w:t>9</w:t>
            </w:r>
          </w:p>
        </w:tc>
        <w:tc>
          <w:tcPr>
            <w:tcW w:w="5579" w:type="dxa"/>
          </w:tcPr>
          <w:p w14:paraId="18C8F817" w14:textId="77777777" w:rsidR="000F2796" w:rsidRDefault="000F2796">
            <w:r>
              <w:t>Issue 006 incorporating changes for National Grid Legal Separation</w:t>
            </w:r>
          </w:p>
        </w:tc>
      </w:tr>
      <w:tr w:rsidR="0044022C" w14:paraId="54E890A5" w14:textId="77777777" w:rsidTr="00B101A8">
        <w:tc>
          <w:tcPr>
            <w:tcW w:w="1526" w:type="dxa"/>
            <w:tcBorders>
              <w:top w:val="single" w:sz="4" w:space="0" w:color="auto"/>
              <w:left w:val="single" w:sz="4" w:space="0" w:color="auto"/>
              <w:bottom w:val="single" w:sz="4" w:space="0" w:color="auto"/>
              <w:right w:val="single" w:sz="4" w:space="0" w:color="auto"/>
            </w:tcBorders>
          </w:tcPr>
          <w:p w14:paraId="34186EE3" w14:textId="2DCACFD1" w:rsidR="0044022C" w:rsidRDefault="0044022C" w:rsidP="00B101A8">
            <w:r>
              <w:t>Issue 007</w:t>
            </w:r>
          </w:p>
        </w:tc>
        <w:tc>
          <w:tcPr>
            <w:tcW w:w="1417" w:type="dxa"/>
            <w:tcBorders>
              <w:top w:val="single" w:sz="4" w:space="0" w:color="auto"/>
              <w:left w:val="single" w:sz="4" w:space="0" w:color="auto"/>
              <w:bottom w:val="single" w:sz="4" w:space="0" w:color="auto"/>
              <w:right w:val="single" w:sz="4" w:space="0" w:color="auto"/>
            </w:tcBorders>
          </w:tcPr>
          <w:p w14:paraId="2862CE76" w14:textId="1DBBB00A" w:rsidR="0044022C" w:rsidRDefault="00766C7F" w:rsidP="00B101A8">
            <w:r>
              <w:t>25</w:t>
            </w:r>
            <w:r w:rsidR="00C42CF5">
              <w:t>/04</w:t>
            </w:r>
            <w:r w:rsidR="0044022C">
              <w:t>/2023</w:t>
            </w:r>
          </w:p>
        </w:tc>
        <w:tc>
          <w:tcPr>
            <w:tcW w:w="5579" w:type="dxa"/>
            <w:tcBorders>
              <w:top w:val="single" w:sz="4" w:space="0" w:color="auto"/>
              <w:left w:val="single" w:sz="4" w:space="0" w:color="auto"/>
              <w:bottom w:val="single" w:sz="4" w:space="0" w:color="auto"/>
              <w:right w:val="single" w:sz="4" w:space="0" w:color="auto"/>
            </w:tcBorders>
          </w:tcPr>
          <w:p w14:paraId="71975018" w14:textId="38A5D751" w:rsidR="0044022C" w:rsidRDefault="0044022C" w:rsidP="00B101A8">
            <w:r>
              <w:t>Issue 007 incorporating use of ‘The Company’ definition as made in the STC</w:t>
            </w:r>
            <w:r w:rsidR="00C42CF5">
              <w:t xml:space="preserve">  PM0130</w:t>
            </w:r>
          </w:p>
        </w:tc>
      </w:tr>
    </w:tbl>
    <w:p w14:paraId="32CF8187" w14:textId="77777777" w:rsidR="00BC430B" w:rsidRDefault="00BC430B" w:rsidP="00BC430B">
      <w:pPr>
        <w:rPr>
          <w:color w:val="FF0000"/>
        </w:rPr>
      </w:pPr>
    </w:p>
    <w:p w14:paraId="5DA8D45C" w14:textId="77777777" w:rsidR="00A8423F" w:rsidRDefault="00A8423F">
      <w:pPr>
        <w:pStyle w:val="Heading5"/>
      </w:pPr>
    </w:p>
    <w:p w14:paraId="30E7AFBB" w14:textId="77777777" w:rsidR="00A8423F" w:rsidRDefault="00A8423F">
      <w:pPr>
        <w:sectPr w:rsidR="00A8423F">
          <w:headerReference w:type="default" r:id="rId10"/>
          <w:footerReference w:type="default" r:id="rId11"/>
          <w:pgSz w:w="11906" w:h="16838"/>
          <w:pgMar w:top="1440" w:right="1800" w:bottom="1440" w:left="1800" w:header="720" w:footer="720" w:gutter="0"/>
          <w:cols w:space="720"/>
        </w:sectPr>
      </w:pPr>
    </w:p>
    <w:p w14:paraId="434D5866" w14:textId="77777777" w:rsidR="00A8423F" w:rsidRDefault="00A8423F">
      <w:pPr>
        <w:pStyle w:val="Heading1"/>
      </w:pPr>
      <w:r>
        <w:lastRenderedPageBreak/>
        <w:t xml:space="preserve">Introduction </w:t>
      </w:r>
    </w:p>
    <w:p w14:paraId="09451521" w14:textId="77777777" w:rsidR="00A8423F" w:rsidRDefault="00A8423F">
      <w:pPr>
        <w:pStyle w:val="Heading2"/>
        <w:numPr>
          <w:ilvl w:val="0"/>
          <w:numId w:val="0"/>
        </w:numPr>
      </w:pPr>
    </w:p>
    <w:p w14:paraId="3A483ED2" w14:textId="77777777" w:rsidR="00A8423F" w:rsidRDefault="00A8423F">
      <w:pPr>
        <w:pStyle w:val="Heading2"/>
      </w:pPr>
      <w:r>
        <w:t>Scope</w:t>
      </w:r>
    </w:p>
    <w:p w14:paraId="009EE219" w14:textId="77777777" w:rsidR="00A8423F" w:rsidRDefault="00A8423F">
      <w:pPr>
        <w:pStyle w:val="Heading3"/>
        <w:jc w:val="both"/>
      </w:pPr>
      <w:r>
        <w:t>This document describes the process required to provide post Event review and reporting, to meet statutory, licence and other obligations. In addition, it details the mechanism for post Event liaison and provision of relevant data and information to produce reports.</w:t>
      </w:r>
    </w:p>
    <w:p w14:paraId="6A548A75" w14:textId="77777777" w:rsidR="00A8423F" w:rsidRDefault="00A8423F">
      <w:pPr>
        <w:pStyle w:val="Heading3"/>
        <w:jc w:val="both"/>
      </w:pPr>
      <w:r>
        <w:t xml:space="preserve">This process applies to Parties for post Event analysis, liaison and reporting, following Events on the </w:t>
      </w:r>
      <w:r w:rsidR="000A75E0">
        <w:t>N</w:t>
      </w:r>
      <w:r w:rsidR="00BC41CC">
        <w:t xml:space="preserve">ational Electricity </w:t>
      </w:r>
      <w:r>
        <w:t>Transmission System.</w:t>
      </w:r>
    </w:p>
    <w:p w14:paraId="48509F3E" w14:textId="6AB20123" w:rsidR="00A8423F" w:rsidRDefault="00A8423F">
      <w:pPr>
        <w:pStyle w:val="Heading3"/>
        <w:jc w:val="both"/>
      </w:pPr>
      <w:r>
        <w:t xml:space="preserve">This procedure applies to </w:t>
      </w:r>
      <w:r w:rsidR="0044022C">
        <w:t>The Company</w:t>
      </w:r>
      <w:r w:rsidR="00444634">
        <w:t>,</w:t>
      </w:r>
      <w:r w:rsidR="00650E70" w:rsidRPr="00650E70">
        <w:t xml:space="preserve"> as defined in the STC and meaning the licence holder with system operator responsibilities,</w:t>
      </w:r>
      <w:r>
        <w:t xml:space="preserve"> and each TO. For the purposes of this document, TOs are:</w:t>
      </w:r>
    </w:p>
    <w:p w14:paraId="57F9F2AD" w14:textId="77777777" w:rsidR="000F2796" w:rsidRDefault="000F2796">
      <w:pPr>
        <w:numPr>
          <w:ilvl w:val="0"/>
          <w:numId w:val="6"/>
        </w:numPr>
        <w:jc w:val="both"/>
      </w:pPr>
      <w:r>
        <w:t>NGET;</w:t>
      </w:r>
    </w:p>
    <w:p w14:paraId="2ADFB8EE" w14:textId="77777777" w:rsidR="00A8423F" w:rsidRDefault="00A8423F">
      <w:pPr>
        <w:numPr>
          <w:ilvl w:val="0"/>
          <w:numId w:val="6"/>
        </w:numPr>
        <w:jc w:val="both"/>
      </w:pPr>
      <w:r>
        <w:t>SPT; and</w:t>
      </w:r>
    </w:p>
    <w:p w14:paraId="63C65362" w14:textId="1FE9B47D" w:rsidR="00BC430B" w:rsidRDefault="00A8423F" w:rsidP="00BC430B">
      <w:pPr>
        <w:numPr>
          <w:ilvl w:val="0"/>
          <w:numId w:val="6"/>
        </w:numPr>
        <w:jc w:val="both"/>
      </w:pPr>
      <w:r>
        <w:t>SHETL</w:t>
      </w:r>
      <w:ins w:id="7" w:author="Steve Baker [NESO]" w:date="2025-10-15T16:39:00Z">
        <w:r w:rsidR="0090478C">
          <w:t>;</w:t>
        </w:r>
      </w:ins>
      <w:del w:id="8" w:author="Steve Baker [NESO]" w:date="2025-10-15T16:39:00Z">
        <w:r w:rsidDel="0090478C">
          <w:delText>.</w:delText>
        </w:r>
      </w:del>
      <w:r w:rsidR="00BC430B" w:rsidRPr="00BC430B">
        <w:t xml:space="preserve"> </w:t>
      </w:r>
    </w:p>
    <w:p w14:paraId="4A79B709" w14:textId="07EAC34D" w:rsidR="00BC430B" w:rsidRDefault="00BC430B" w:rsidP="00BC430B">
      <w:pPr>
        <w:numPr>
          <w:ilvl w:val="0"/>
          <w:numId w:val="6"/>
        </w:numPr>
        <w:rPr>
          <w:ins w:id="9" w:author="Steve Baker [NESO]" w:date="2025-10-15T16:38:00Z"/>
        </w:rPr>
      </w:pPr>
      <w:r>
        <w:t xml:space="preserve">All Offshore Transmission Licence holders as appointed by </w:t>
      </w:r>
      <w:del w:id="10" w:author="Steve Baker [NESO]" w:date="2025-10-15T16:39:00Z">
        <w:r w:rsidDel="0090478C">
          <w:delText>OFGEM</w:delText>
        </w:r>
      </w:del>
      <w:ins w:id="11" w:author="Steve Baker [NESO]" w:date="2025-10-15T16:39:00Z">
        <w:r w:rsidR="0090478C">
          <w:t>Ofgem;</w:t>
        </w:r>
      </w:ins>
    </w:p>
    <w:p w14:paraId="2EE2F601" w14:textId="7A712177" w:rsidR="008D1C85" w:rsidRPr="0048021C" w:rsidRDefault="0090478C" w:rsidP="00BC430B">
      <w:pPr>
        <w:numPr>
          <w:ilvl w:val="0"/>
          <w:numId w:val="6"/>
        </w:numPr>
      </w:pPr>
      <w:ins w:id="12" w:author="Steve Baker [NESO]" w:date="2025-10-15T16:38:00Z">
        <w:r>
          <w:t xml:space="preserve">All </w:t>
        </w:r>
      </w:ins>
      <w:ins w:id="13" w:author="Steve Baker [NESO]" w:date="2025-10-15T16:39:00Z">
        <w:r>
          <w:t>Competitively</w:t>
        </w:r>
      </w:ins>
      <w:ins w:id="14" w:author="Steve Baker [NESO]" w:date="2025-10-15T16:38:00Z">
        <w:r>
          <w:t xml:space="preserve"> Appointed </w:t>
        </w:r>
      </w:ins>
      <w:ins w:id="15" w:author="Steve Baker [NESO]" w:date="2025-10-15T16:39:00Z">
        <w:r>
          <w:t>Transmission Licence holders as appointed by Ofgem.</w:t>
        </w:r>
      </w:ins>
    </w:p>
    <w:p w14:paraId="3A6FA558" w14:textId="77777777" w:rsidR="00BC430B" w:rsidRDefault="00BC430B" w:rsidP="00BC430B">
      <w:pPr>
        <w:ind w:left="720"/>
      </w:pPr>
      <w:r w:rsidRPr="002A0785">
        <w:t>In the event that specific conditions or exceptions are made in the document relating to an Onshore TO or Offshore TO these will be prefixed appropriately.</w:t>
      </w:r>
    </w:p>
    <w:p w14:paraId="6826E8F9" w14:textId="77777777" w:rsidR="00A8423F" w:rsidRDefault="00A8423F" w:rsidP="00BC430B">
      <w:pPr>
        <w:ind w:left="491"/>
        <w:jc w:val="both"/>
      </w:pPr>
    </w:p>
    <w:p w14:paraId="37C487A7" w14:textId="77777777" w:rsidR="00A8423F" w:rsidRDefault="00A8423F">
      <w:pPr>
        <w:pStyle w:val="Heading2"/>
        <w:numPr>
          <w:ilvl w:val="0"/>
          <w:numId w:val="0"/>
        </w:numPr>
      </w:pPr>
    </w:p>
    <w:p w14:paraId="0994DA6D" w14:textId="77777777" w:rsidR="00A8423F" w:rsidRDefault="00A8423F">
      <w:pPr>
        <w:pStyle w:val="Heading2"/>
        <w:jc w:val="both"/>
      </w:pPr>
      <w:r>
        <w:t xml:space="preserve">Objectives </w:t>
      </w:r>
    </w:p>
    <w:p w14:paraId="2E8C4963" w14:textId="77777777" w:rsidR="00A8423F" w:rsidRDefault="00BC430B">
      <w:pPr>
        <w:pStyle w:val="Heading3"/>
        <w:jc w:val="both"/>
      </w:pPr>
      <w:r>
        <w:t>The objective of STCP 03-1 is to specify</w:t>
      </w:r>
      <w:r w:rsidR="00A8423F">
        <w:t xml:space="preserve"> the roles and responsibilities of Parties with regard to post Event reports, including:</w:t>
      </w:r>
    </w:p>
    <w:p w14:paraId="56E820DF" w14:textId="77777777" w:rsidR="00A8423F" w:rsidRDefault="00A8423F">
      <w:pPr>
        <w:numPr>
          <w:ilvl w:val="0"/>
          <w:numId w:val="6"/>
        </w:numPr>
        <w:jc w:val="both"/>
      </w:pPr>
      <w:r>
        <w:t>reports to affected Users and third parties;</w:t>
      </w:r>
    </w:p>
    <w:p w14:paraId="2241F6E9" w14:textId="77777777" w:rsidR="00A8423F" w:rsidRDefault="00A8423F">
      <w:pPr>
        <w:numPr>
          <w:ilvl w:val="0"/>
          <w:numId w:val="6"/>
        </w:numPr>
        <w:jc w:val="both"/>
      </w:pPr>
      <w:r>
        <w:t>incident investigation and reporting; and</w:t>
      </w:r>
    </w:p>
    <w:p w14:paraId="57AA11B3" w14:textId="77777777" w:rsidR="00A8423F" w:rsidRDefault="00A8423F">
      <w:pPr>
        <w:numPr>
          <w:ilvl w:val="0"/>
          <w:numId w:val="6"/>
        </w:numPr>
        <w:jc w:val="both"/>
      </w:pPr>
      <w:r>
        <w:t xml:space="preserve">statutory reports and reports in fulfilment of </w:t>
      </w:r>
      <w:r w:rsidR="00BC430B">
        <w:t>L</w:t>
      </w:r>
      <w:r>
        <w:t>icence conditions.</w:t>
      </w:r>
    </w:p>
    <w:p w14:paraId="3275DDB0" w14:textId="77777777" w:rsidR="00A8423F" w:rsidRDefault="00A8423F">
      <w:pPr>
        <w:jc w:val="both"/>
      </w:pPr>
    </w:p>
    <w:p w14:paraId="6EC684B9" w14:textId="77777777" w:rsidR="00A8423F" w:rsidRDefault="00A8423F">
      <w:pPr>
        <w:pStyle w:val="Heading1"/>
      </w:pPr>
      <w:r>
        <w:t>Key Definitions</w:t>
      </w:r>
    </w:p>
    <w:p w14:paraId="50DE9A9A" w14:textId="77777777" w:rsidR="00A8423F" w:rsidRDefault="00A8423F">
      <w:pPr>
        <w:pStyle w:val="Heading2"/>
      </w:pPr>
      <w:r>
        <w:t>For the purposes of STCP03-1:</w:t>
      </w:r>
    </w:p>
    <w:p w14:paraId="06DDE748" w14:textId="77777777" w:rsidR="00A8423F" w:rsidRDefault="00A8423F">
      <w:pPr>
        <w:pStyle w:val="Heading3"/>
      </w:pPr>
      <w:r>
        <w:rPr>
          <w:b/>
        </w:rPr>
        <w:t>Event</w:t>
      </w:r>
      <w:r>
        <w:t xml:space="preserve"> is as defined in the Grid Code as at the Code Effective Date and for the purposes of this STCP only, not as defined in the STC.</w:t>
      </w:r>
    </w:p>
    <w:p w14:paraId="09FE66C3" w14:textId="77777777" w:rsidR="00A8423F" w:rsidRDefault="00A8423F">
      <w:pPr>
        <w:pStyle w:val="Heading3"/>
      </w:pPr>
      <w:r>
        <w:rPr>
          <w:b/>
        </w:rPr>
        <w:t>Operational Event</w:t>
      </w:r>
      <w:r>
        <w:t xml:space="preserve"> is as defined in the Grid Code as at the Code Effective Date and for the purposes of this STCP only, not as defined in the STC.</w:t>
      </w:r>
    </w:p>
    <w:p w14:paraId="7FB903C1" w14:textId="77777777" w:rsidR="00A8423F" w:rsidRDefault="00A8423F">
      <w:pPr>
        <w:pStyle w:val="Heading3"/>
      </w:pPr>
      <w:r>
        <w:rPr>
          <w:b/>
          <w:bCs/>
        </w:rPr>
        <w:t>Requesting Party</w:t>
      </w:r>
      <w:r>
        <w:t xml:space="preserve"> means the party requesting an incident report</w:t>
      </w:r>
    </w:p>
    <w:p w14:paraId="77D1F6CD" w14:textId="77777777" w:rsidR="00A8423F" w:rsidRDefault="00A8423F">
      <w:pPr>
        <w:pStyle w:val="Heading3"/>
      </w:pPr>
      <w:r>
        <w:rPr>
          <w:b/>
          <w:bCs/>
        </w:rPr>
        <w:t>Responding Party</w:t>
      </w:r>
      <w:r>
        <w:t xml:space="preserve"> means the party responding to a request for an incident report</w:t>
      </w:r>
    </w:p>
    <w:p w14:paraId="4CF601B2" w14:textId="77777777" w:rsidR="00BF7338" w:rsidRDefault="00BF7338" w:rsidP="00BF7338">
      <w:pPr>
        <w:pStyle w:val="Heading1"/>
        <w:numPr>
          <w:ilvl w:val="0"/>
          <w:numId w:val="0"/>
        </w:numPr>
      </w:pPr>
    </w:p>
    <w:p w14:paraId="14ABE0CF" w14:textId="77777777" w:rsidR="00A8423F" w:rsidRDefault="00A8423F">
      <w:pPr>
        <w:pStyle w:val="Heading1"/>
      </w:pPr>
      <w:r>
        <w:t>Procedure</w:t>
      </w:r>
    </w:p>
    <w:p w14:paraId="20DC2231" w14:textId="77777777" w:rsidR="00A8423F" w:rsidRDefault="00A8423F">
      <w:pPr>
        <w:pStyle w:val="Heading2"/>
      </w:pPr>
      <w:r>
        <w:t>User and Third Party Reports</w:t>
      </w:r>
    </w:p>
    <w:p w14:paraId="38188619" w14:textId="5837ECEE" w:rsidR="00A8423F" w:rsidRDefault="0044022C">
      <w:pPr>
        <w:pStyle w:val="Heading3"/>
        <w:jc w:val="both"/>
      </w:pPr>
      <w:bookmarkStart w:id="16" w:name="_Ref107189485"/>
      <w:r>
        <w:t>The Company</w:t>
      </w:r>
      <w:r w:rsidR="00A8423F">
        <w:t xml:space="preserve"> shall provide reports for E</w:t>
      </w:r>
      <w:r w:rsidR="00A8423F" w:rsidRPr="00A124C3">
        <w:t>vents</w:t>
      </w:r>
      <w:r w:rsidR="0094285B" w:rsidRPr="00A124C3">
        <w:t xml:space="preserve"> and Possible Relevant Interruptions</w:t>
      </w:r>
      <w:r w:rsidR="00A8423F" w:rsidRPr="00A124C3">
        <w:t xml:space="preserve"> on,</w:t>
      </w:r>
      <w:r w:rsidR="00A8423F">
        <w:t xml:space="preserve"> or affecting the </w:t>
      </w:r>
      <w:r w:rsidR="000A75E0">
        <w:t>N</w:t>
      </w:r>
      <w:r w:rsidR="00BC41CC">
        <w:t xml:space="preserve">ational Electricity </w:t>
      </w:r>
      <w:r w:rsidR="00A8423F">
        <w:t xml:space="preserve">Transmission System, User’s Systems or </w:t>
      </w:r>
      <w:r w:rsidR="00A8423F">
        <w:lastRenderedPageBreak/>
        <w:t xml:space="preserve">external interconnection to affected Users and other third parties in accordance with </w:t>
      </w:r>
      <w:r>
        <w:t>The Company</w:t>
      </w:r>
      <w:r w:rsidR="00A8423F">
        <w:t xml:space="preserve"> Licence, Grid Code and statutory obligations.</w:t>
      </w:r>
      <w:bookmarkEnd w:id="16"/>
    </w:p>
    <w:p w14:paraId="1FDD2DD3" w14:textId="2BF442A2" w:rsidR="00A8423F" w:rsidRPr="00A124C3" w:rsidRDefault="00A8423F">
      <w:pPr>
        <w:pStyle w:val="Heading3"/>
        <w:jc w:val="both"/>
      </w:pPr>
      <w:r>
        <w:t xml:space="preserve">Each TO shall assist </w:t>
      </w:r>
      <w:r w:rsidR="0044022C">
        <w:t>The Company</w:t>
      </w:r>
      <w:r>
        <w:t xml:space="preserve"> in complying with </w:t>
      </w:r>
      <w:r>
        <w:fldChar w:fldCharType="begin"/>
      </w:r>
      <w:r>
        <w:instrText xml:space="preserve"> REF _Ref107189485 \r \h </w:instrText>
      </w:r>
      <w:r>
        <w:fldChar w:fldCharType="separate"/>
      </w:r>
      <w:r w:rsidR="0068362B">
        <w:t>3.1.1</w:t>
      </w:r>
      <w:r>
        <w:fldChar w:fldCharType="end"/>
      </w:r>
      <w:r>
        <w:t xml:space="preserve"> by providing, where available, reasonably requested information regar</w:t>
      </w:r>
      <w:r w:rsidRPr="00A124C3">
        <w:t>ding an Event</w:t>
      </w:r>
      <w:r w:rsidR="0094285B" w:rsidRPr="00A124C3">
        <w:t xml:space="preserve"> or a Possible Relevant Interruption</w:t>
      </w:r>
      <w:r w:rsidRPr="00A124C3">
        <w:t xml:space="preserve"> associated with that TO’s Transmission System. </w:t>
      </w:r>
    </w:p>
    <w:p w14:paraId="0333A8BC" w14:textId="77777777" w:rsidR="00A8423F" w:rsidRPr="00A124C3" w:rsidRDefault="00A8423F">
      <w:pPr>
        <w:pStyle w:val="Heading3"/>
        <w:jc w:val="both"/>
      </w:pPr>
      <w:bookmarkStart w:id="17" w:name="_Ref107189477"/>
      <w:r w:rsidRPr="00A124C3">
        <w:t>Each TO shall provide reports for all Events</w:t>
      </w:r>
      <w:r w:rsidR="0094285B" w:rsidRPr="00A124C3">
        <w:t xml:space="preserve"> and Possible Relevant Interruptions</w:t>
      </w:r>
      <w:r w:rsidRPr="00A124C3">
        <w:t xml:space="preserve"> on, or affecting its Transmission System, to third parties in accordance with its Transmission Licence and statutory obligations.</w:t>
      </w:r>
      <w:bookmarkEnd w:id="17"/>
    </w:p>
    <w:p w14:paraId="6FDCE6CC" w14:textId="0CE08CC4" w:rsidR="00A8423F" w:rsidRDefault="0044022C">
      <w:pPr>
        <w:pStyle w:val="Heading3"/>
        <w:jc w:val="both"/>
      </w:pPr>
      <w:r>
        <w:t>The Company</w:t>
      </w:r>
      <w:r w:rsidR="00A8423F" w:rsidRPr="00A124C3">
        <w:t xml:space="preserve"> shall assist each TO in complying with </w:t>
      </w:r>
      <w:r w:rsidR="00A8423F" w:rsidRPr="00A124C3">
        <w:fldChar w:fldCharType="begin"/>
      </w:r>
      <w:r w:rsidR="00A8423F" w:rsidRPr="00A124C3">
        <w:instrText xml:space="preserve"> REF _Ref107189477 \r \h </w:instrText>
      </w:r>
      <w:r w:rsidR="00A124C3">
        <w:instrText xml:space="preserve"> \* MERGEFORMAT </w:instrText>
      </w:r>
      <w:r w:rsidR="00A8423F" w:rsidRPr="00A124C3">
        <w:fldChar w:fldCharType="separate"/>
      </w:r>
      <w:r w:rsidR="0068362B">
        <w:t>3.1.3</w:t>
      </w:r>
      <w:r w:rsidR="00A8423F" w:rsidRPr="00A124C3">
        <w:fldChar w:fldCharType="end"/>
      </w:r>
      <w:r w:rsidR="00A8423F" w:rsidRPr="00A124C3">
        <w:t xml:space="preserve"> by providing, where available, reasonably requested information, regarding an Event </w:t>
      </w:r>
      <w:r w:rsidR="0094285B" w:rsidRPr="00A124C3">
        <w:t xml:space="preserve">or a Possible Relevant Interruption </w:t>
      </w:r>
      <w:r w:rsidR="00A8423F" w:rsidRPr="00A124C3">
        <w:t>associated with that TO’s Transmission System.</w:t>
      </w:r>
    </w:p>
    <w:p w14:paraId="088F0A4A" w14:textId="77777777" w:rsidR="00A8423F" w:rsidRDefault="00A8423F">
      <w:pPr>
        <w:pStyle w:val="Heading3"/>
        <w:numPr>
          <w:ilvl w:val="0"/>
          <w:numId w:val="0"/>
        </w:numPr>
        <w:jc w:val="both"/>
      </w:pPr>
    </w:p>
    <w:p w14:paraId="728A6BC2" w14:textId="77777777" w:rsidR="00A8423F" w:rsidRDefault="00A8423F">
      <w:pPr>
        <w:pStyle w:val="Heading2"/>
      </w:pPr>
      <w:r>
        <w:t>Event Fault and Significant Incident Reports</w:t>
      </w:r>
    </w:p>
    <w:p w14:paraId="4354D821" w14:textId="4EE672BB" w:rsidR="00A8423F" w:rsidRPr="00A124C3" w:rsidRDefault="00A8423F">
      <w:pPr>
        <w:pStyle w:val="Heading3"/>
        <w:jc w:val="both"/>
      </w:pPr>
      <w:bookmarkStart w:id="18" w:name="_Ref107189372"/>
      <w:r>
        <w:t xml:space="preserve">If </w:t>
      </w:r>
      <w:r w:rsidR="0044022C">
        <w:t>The Company</w:t>
      </w:r>
      <w:r>
        <w:t xml:space="preserve"> at any time becomes aware of an Event on the </w:t>
      </w:r>
      <w:r w:rsidR="000A75E0">
        <w:t>N</w:t>
      </w:r>
      <w:r w:rsidR="00BC41CC">
        <w:t>ational Electricity</w:t>
      </w:r>
      <w:r>
        <w:t xml:space="preserve"> Transmission System or a User System, which has had, or may have, an Operational Effect on a TO’s Transmission System, then </w:t>
      </w:r>
      <w:r w:rsidR="0044022C">
        <w:t>The Company</w:t>
      </w:r>
      <w:r>
        <w:t xml:space="preserve"> shall notify the affected TO(s) either verbally or in </w:t>
      </w:r>
      <w:r w:rsidRPr="00A124C3">
        <w:t>writing, as a matter of urgency.</w:t>
      </w:r>
      <w:bookmarkEnd w:id="18"/>
      <w:r w:rsidRPr="00A124C3">
        <w:t xml:space="preserve"> </w:t>
      </w:r>
    </w:p>
    <w:p w14:paraId="28F43E22" w14:textId="0769FFE9" w:rsidR="00E21EB8" w:rsidRDefault="0044022C" w:rsidP="00E21EB8">
      <w:pPr>
        <w:pStyle w:val="Heading3"/>
        <w:jc w:val="both"/>
      </w:pPr>
      <w:r>
        <w:t>The Company</w:t>
      </w:r>
      <w:r w:rsidR="00E21EB8" w:rsidRPr="00A124C3">
        <w:t xml:space="preserve"> shall as soon as it becomes aware of an Event on the Transmission Owner’s System which has led to a Possible Relevant Interruption of an Affected User,</w:t>
      </w:r>
      <w:r w:rsidR="00EE32C9">
        <w:t xml:space="preserve"> </w:t>
      </w:r>
      <w:r w:rsidR="00E21EB8" w:rsidRPr="00A124C3">
        <w:t>notify the relevant TO(s) either verbally or in writing, as a matter of urgency.</w:t>
      </w:r>
      <w:r w:rsidR="00E21EB8">
        <w:t xml:space="preserve"> </w:t>
      </w:r>
    </w:p>
    <w:p w14:paraId="3D007784" w14:textId="60C7B950" w:rsidR="00A8423F" w:rsidRDefault="00A8423F">
      <w:pPr>
        <w:pStyle w:val="Heading3"/>
        <w:jc w:val="both"/>
      </w:pPr>
      <w:bookmarkStart w:id="19" w:name="_Ref107189380"/>
      <w:r>
        <w:t xml:space="preserve">If a TO at any time becomes aware of an Event on its Transmission System, which has had, or may have an Operational Effect on the </w:t>
      </w:r>
      <w:r w:rsidR="000A75E0">
        <w:t>N</w:t>
      </w:r>
      <w:r w:rsidR="00BC41CC">
        <w:t xml:space="preserve">ational Electricity </w:t>
      </w:r>
      <w:r>
        <w:t xml:space="preserve"> Transmission </w:t>
      </w:r>
      <w:r w:rsidR="00BC41CC">
        <w:t xml:space="preserve">System </w:t>
      </w:r>
      <w:r>
        <w:t xml:space="preserve">or a User System, that TO shall notify </w:t>
      </w:r>
      <w:r w:rsidR="0044022C">
        <w:t>The Company</w:t>
      </w:r>
      <w:r>
        <w:t xml:space="preserve"> either verbally or in writing, as a matter of urgency.</w:t>
      </w:r>
      <w:bookmarkEnd w:id="19"/>
      <w:r>
        <w:t xml:space="preserve"> </w:t>
      </w:r>
    </w:p>
    <w:p w14:paraId="55F5E2A3" w14:textId="77777777" w:rsidR="00A8423F" w:rsidRDefault="00A8423F">
      <w:pPr>
        <w:pStyle w:val="Heading3"/>
        <w:jc w:val="both"/>
      </w:pPr>
      <w:r>
        <w:t>Where appropriate, each Party shall enter a fault report into their database. Each entry shall have a unique number.</w:t>
      </w:r>
    </w:p>
    <w:p w14:paraId="55045F54" w14:textId="33BFA294" w:rsidR="00A8423F" w:rsidRDefault="00A8423F">
      <w:pPr>
        <w:pStyle w:val="Heading3"/>
        <w:jc w:val="both"/>
      </w:pPr>
      <w:r>
        <w:t xml:space="preserve">The affected TO(s) shall provide </w:t>
      </w:r>
      <w:r w:rsidR="0044022C">
        <w:t>The Company</w:t>
      </w:r>
      <w:r>
        <w:t xml:space="preserve"> with the relevant TO fault report number to assist tracking between the TO and </w:t>
      </w:r>
      <w:r w:rsidR="0044022C">
        <w:t>The Company</w:t>
      </w:r>
      <w:r>
        <w:t xml:space="preserve"> fault reporting systems if the TO deems a fault report necessary.</w:t>
      </w:r>
    </w:p>
    <w:p w14:paraId="23CA0ABC" w14:textId="52D64AD8" w:rsidR="00A8423F" w:rsidRDefault="0044022C">
      <w:pPr>
        <w:pStyle w:val="Heading3"/>
        <w:jc w:val="both"/>
      </w:pPr>
      <w:r>
        <w:t>The Company</w:t>
      </w:r>
      <w:r w:rsidR="00A8423F">
        <w:t xml:space="preserve"> shall provide each TO with the relevant </w:t>
      </w:r>
      <w:r>
        <w:t>The Company</w:t>
      </w:r>
      <w:r w:rsidR="00A8423F">
        <w:t xml:space="preserve"> fault report number to assist tracking between the TO and </w:t>
      </w:r>
      <w:r>
        <w:t>The Company</w:t>
      </w:r>
      <w:r w:rsidR="00A8423F">
        <w:t xml:space="preserve"> fault reporting systems.</w:t>
      </w:r>
    </w:p>
    <w:p w14:paraId="190A9362" w14:textId="33E29938" w:rsidR="00A8423F" w:rsidRPr="00A124C3" w:rsidRDefault="00A8423F">
      <w:pPr>
        <w:pStyle w:val="Heading3"/>
        <w:jc w:val="both"/>
      </w:pPr>
      <w:bookmarkStart w:id="20" w:name="_Ref107189403"/>
      <w:r>
        <w:t xml:space="preserve">Each Party may (irrespective of whether or not it has received a notification under sub-paragraph </w:t>
      </w:r>
      <w:r w:rsidRPr="00A124C3">
        <w:fldChar w:fldCharType="begin"/>
      </w:r>
      <w:r w:rsidRPr="00A124C3">
        <w:instrText xml:space="preserve"> REF _Ref107189372 \r \h </w:instrText>
      </w:r>
      <w:r w:rsidR="00A124C3">
        <w:instrText xml:space="preserve"> \* MERGEFORMAT </w:instrText>
      </w:r>
      <w:r w:rsidRPr="00A124C3">
        <w:fldChar w:fldCharType="separate"/>
      </w:r>
      <w:r w:rsidR="0068362B">
        <w:t>3.2.1</w:t>
      </w:r>
      <w:r w:rsidRPr="00A124C3">
        <w:fldChar w:fldCharType="end"/>
      </w:r>
      <w:r w:rsidRPr="00A124C3">
        <w:t xml:space="preserve"> or </w:t>
      </w:r>
      <w:r w:rsidR="00E21EB8" w:rsidRPr="00A124C3">
        <w:t>3.2.3</w:t>
      </w:r>
      <w:r w:rsidRPr="00A124C3">
        <w:t xml:space="preserve">), at its discretion, determine that an Event is a Significant Incident. If deemed a Significant Incident the Party may request that, where relevant, </w:t>
      </w:r>
      <w:r w:rsidR="0044022C">
        <w:t>The Company</w:t>
      </w:r>
      <w:r w:rsidRPr="00A124C3">
        <w:t xml:space="preserve"> or any Transmission Owner(s) (whose Transmission System(s) has been or may be affected by the Significant Incident) prepare and submit a Significant Incident report (SIR) (Appendix B) in accordance with sub-paragraph </w:t>
      </w:r>
      <w:r w:rsidRPr="00A124C3">
        <w:fldChar w:fldCharType="begin"/>
      </w:r>
      <w:r w:rsidRPr="00A124C3">
        <w:instrText xml:space="preserve"> REF _Ref107189390 \r \h </w:instrText>
      </w:r>
      <w:r w:rsidR="004801DD" w:rsidRPr="00A124C3">
        <w:instrText xml:space="preserve"> \* MERGEFORMAT </w:instrText>
      </w:r>
      <w:r w:rsidRPr="00A124C3">
        <w:fldChar w:fldCharType="separate"/>
      </w:r>
      <w:r w:rsidR="0068362B">
        <w:t>3.2.9</w:t>
      </w:r>
      <w:r w:rsidRPr="00A124C3">
        <w:fldChar w:fldCharType="end"/>
      </w:r>
      <w:r w:rsidRPr="00A124C3">
        <w:t>.</w:t>
      </w:r>
      <w:bookmarkEnd w:id="20"/>
    </w:p>
    <w:p w14:paraId="45C4DC36" w14:textId="71EE6211" w:rsidR="00E21EB8" w:rsidRDefault="00E21EB8">
      <w:pPr>
        <w:pStyle w:val="Heading3"/>
        <w:jc w:val="both"/>
      </w:pPr>
      <w:r w:rsidRPr="00A124C3">
        <w:t xml:space="preserve">Following a notification described in sub-paragraph 3.2.2, </w:t>
      </w:r>
      <w:r w:rsidR="0044022C">
        <w:t>The Company</w:t>
      </w:r>
      <w:r w:rsidRPr="00A124C3">
        <w:t xml:space="preserve"> may request that the Transmission Owner(s) whose Transmission System(s) has been or may be the cause of a Possible Relevant Interruption of an Affected User prepare and submit a</w:t>
      </w:r>
      <w:r w:rsidR="00C96FA4" w:rsidRPr="00A124C3">
        <w:t xml:space="preserve"> Significant Incident</w:t>
      </w:r>
      <w:r w:rsidRPr="00A124C3">
        <w:t xml:space="preserve"> report</w:t>
      </w:r>
      <w:r w:rsidR="00C96FA4" w:rsidRPr="00A124C3">
        <w:t xml:space="preserve"> (SIR) (Appendix B)</w:t>
      </w:r>
      <w:r w:rsidRPr="00A124C3">
        <w:t xml:space="preserve"> in accordance with sub-paragraph 3.2.9.</w:t>
      </w:r>
    </w:p>
    <w:p w14:paraId="2C40D3A4" w14:textId="44100F96" w:rsidR="00A8423F" w:rsidRPr="00A124C3" w:rsidRDefault="00A8423F">
      <w:pPr>
        <w:pStyle w:val="Heading3"/>
        <w:jc w:val="both"/>
      </w:pPr>
      <w:bookmarkStart w:id="21" w:name="_Ref107189390"/>
      <w:r>
        <w:t>Each Party (the "Responding Party") shall, if requested to do so by another Party (the "Requesting Party"), p</w:t>
      </w:r>
      <w:r w:rsidRPr="00A124C3">
        <w:t xml:space="preserve">ursuant to sub-paragraph </w:t>
      </w:r>
      <w:r w:rsidRPr="00A124C3">
        <w:fldChar w:fldCharType="begin"/>
      </w:r>
      <w:r w:rsidRPr="00A124C3">
        <w:instrText xml:space="preserve"> REF _Ref107189403 \r \h </w:instrText>
      </w:r>
      <w:r w:rsidR="004801DD" w:rsidRPr="00A124C3">
        <w:instrText xml:space="preserve"> \* MERGEFORMAT </w:instrText>
      </w:r>
      <w:r w:rsidRPr="00A124C3">
        <w:fldChar w:fldCharType="separate"/>
      </w:r>
      <w:r w:rsidR="0068362B">
        <w:t>3.2.7</w:t>
      </w:r>
      <w:r w:rsidRPr="00A124C3">
        <w:fldChar w:fldCharType="end"/>
      </w:r>
      <w:r w:rsidRPr="00A124C3">
        <w:t xml:space="preserve">, prepare and submit a written report to the Requesting Party, as soon as reasonably practicable, in relation to a Significant Incident </w:t>
      </w:r>
      <w:r w:rsidR="00E21EB8" w:rsidRPr="00A124C3">
        <w:t xml:space="preserve">or a Possible Relevant Interruption </w:t>
      </w:r>
      <w:r w:rsidRPr="00A124C3">
        <w:t>which shall include, without limitation, the following information:</w:t>
      </w:r>
      <w:bookmarkEnd w:id="21"/>
    </w:p>
    <w:p w14:paraId="4E04141E" w14:textId="77777777" w:rsidR="00A8423F" w:rsidRPr="00A124C3" w:rsidRDefault="00A8423F" w:rsidP="00E21EB8">
      <w:pPr>
        <w:pStyle w:val="Heading3"/>
        <w:numPr>
          <w:ilvl w:val="0"/>
          <w:numId w:val="7"/>
        </w:numPr>
        <w:tabs>
          <w:tab w:val="clear" w:pos="360"/>
          <w:tab w:val="num" w:pos="1080"/>
        </w:tabs>
        <w:ind w:left="1080"/>
        <w:jc w:val="both"/>
      </w:pPr>
      <w:r w:rsidRPr="00A124C3">
        <w:t xml:space="preserve">a description of the Significant Incident </w:t>
      </w:r>
      <w:r w:rsidR="00E21EB8" w:rsidRPr="00A124C3">
        <w:t xml:space="preserve">or the Possible Relevant Interruption </w:t>
      </w:r>
      <w:r w:rsidRPr="00A124C3">
        <w:t>(including without limitation, any associated Services Reduction or Services Reduction Risk);</w:t>
      </w:r>
    </w:p>
    <w:p w14:paraId="0D849F10" w14:textId="77777777" w:rsidR="00A8423F" w:rsidRPr="00A124C3" w:rsidRDefault="00A8423F" w:rsidP="00E21EB8">
      <w:pPr>
        <w:pStyle w:val="Heading3"/>
        <w:numPr>
          <w:ilvl w:val="0"/>
          <w:numId w:val="7"/>
        </w:numPr>
        <w:tabs>
          <w:tab w:val="clear" w:pos="360"/>
          <w:tab w:val="num" w:pos="1080"/>
        </w:tabs>
        <w:ind w:left="1080"/>
        <w:jc w:val="both"/>
      </w:pPr>
      <w:r w:rsidRPr="00A124C3">
        <w:lastRenderedPageBreak/>
        <w:t>the time and date of the Significant Incident</w:t>
      </w:r>
      <w:r w:rsidR="00E21EB8" w:rsidRPr="00A124C3">
        <w:t xml:space="preserve"> or Possible Relevant Interruption and the estimated Interruption Period of the Possible Relevant Interruption</w:t>
      </w:r>
      <w:r w:rsidRPr="00A124C3">
        <w:t>;</w:t>
      </w:r>
    </w:p>
    <w:p w14:paraId="33D6EC53" w14:textId="77777777" w:rsidR="00A8423F" w:rsidRPr="00A124C3" w:rsidRDefault="00A8423F" w:rsidP="00E21EB8">
      <w:pPr>
        <w:pStyle w:val="Heading3"/>
        <w:numPr>
          <w:ilvl w:val="0"/>
          <w:numId w:val="7"/>
        </w:numPr>
        <w:tabs>
          <w:tab w:val="clear" w:pos="360"/>
          <w:tab w:val="num" w:pos="1080"/>
        </w:tabs>
        <w:ind w:left="1080"/>
        <w:jc w:val="both"/>
      </w:pPr>
      <w:r w:rsidRPr="00A124C3">
        <w:t>the location(s) of the Significant Incident</w:t>
      </w:r>
      <w:r w:rsidR="00E21EB8" w:rsidRPr="00A124C3">
        <w:t xml:space="preserve"> or the Possible Relevant Interruption</w:t>
      </w:r>
      <w:r w:rsidRPr="00A124C3">
        <w:t>;</w:t>
      </w:r>
    </w:p>
    <w:p w14:paraId="5734F8E1" w14:textId="77777777" w:rsidR="00A8423F" w:rsidRPr="00A124C3" w:rsidRDefault="00A8423F" w:rsidP="00E21EB8">
      <w:pPr>
        <w:pStyle w:val="Heading3"/>
        <w:numPr>
          <w:ilvl w:val="0"/>
          <w:numId w:val="7"/>
        </w:numPr>
        <w:tabs>
          <w:tab w:val="clear" w:pos="360"/>
          <w:tab w:val="num" w:pos="1080"/>
        </w:tabs>
        <w:ind w:left="1080"/>
        <w:jc w:val="both"/>
      </w:pPr>
      <w:r w:rsidRPr="00A124C3">
        <w:t>Plant and/or Apparatus directly involved (and not merely affected by the Event(s) giving rise to the Significant Incident</w:t>
      </w:r>
      <w:r w:rsidR="00E21EB8" w:rsidRPr="00A124C3">
        <w:t xml:space="preserve"> or the Possible Relevant Interruption</w:t>
      </w:r>
      <w:r w:rsidRPr="00A124C3">
        <w:t>);</w:t>
      </w:r>
    </w:p>
    <w:p w14:paraId="263CA994" w14:textId="77777777" w:rsidR="00A8423F" w:rsidRPr="00A124C3" w:rsidRDefault="00A8423F" w:rsidP="00E21EB8">
      <w:pPr>
        <w:pStyle w:val="Heading3"/>
        <w:numPr>
          <w:ilvl w:val="0"/>
          <w:numId w:val="7"/>
        </w:numPr>
        <w:tabs>
          <w:tab w:val="clear" w:pos="360"/>
          <w:tab w:val="num" w:pos="1080"/>
        </w:tabs>
        <w:ind w:left="1080"/>
        <w:jc w:val="both"/>
      </w:pPr>
      <w:r w:rsidRPr="00A124C3">
        <w:t>a response to any question(s) raised by the Requesting Party in relation to the Event or Significant Incident</w:t>
      </w:r>
      <w:r w:rsidR="00E21EB8" w:rsidRPr="00A124C3">
        <w:t xml:space="preserve"> or the Possible Relevant Interruption</w:t>
      </w:r>
      <w:r w:rsidRPr="00A124C3">
        <w:t>; and,</w:t>
      </w:r>
    </w:p>
    <w:p w14:paraId="00426471" w14:textId="77777777" w:rsidR="00A8423F" w:rsidRPr="00A124C3" w:rsidRDefault="00A8423F" w:rsidP="00E21EB8">
      <w:pPr>
        <w:pStyle w:val="Heading3"/>
        <w:numPr>
          <w:ilvl w:val="0"/>
          <w:numId w:val="7"/>
        </w:numPr>
        <w:tabs>
          <w:tab w:val="clear" w:pos="360"/>
          <w:tab w:val="num" w:pos="1080"/>
        </w:tabs>
        <w:ind w:left="1080"/>
        <w:jc w:val="both"/>
      </w:pPr>
      <w:r w:rsidRPr="00A124C3">
        <w:t>any other information reasonably requested by the Requesting Party in relation to the Event or Significant Incident</w:t>
      </w:r>
      <w:r w:rsidR="00E21EB8" w:rsidRPr="00A124C3">
        <w:t xml:space="preserve"> or the Possible Relevant Interruption</w:t>
      </w:r>
      <w:r w:rsidRPr="00A124C3">
        <w:t>.</w:t>
      </w:r>
    </w:p>
    <w:p w14:paraId="0E13F615" w14:textId="61350B54" w:rsidR="00A8423F" w:rsidRDefault="00A8423F">
      <w:pPr>
        <w:pStyle w:val="Heading3"/>
        <w:jc w:val="both"/>
      </w:pPr>
      <w:r w:rsidRPr="00A124C3">
        <w:t xml:space="preserve">Each Party shall, where reasonably requested to do so by another Party, provide assistance in answering any reasonable questions from, or providing information (in the case of </w:t>
      </w:r>
      <w:r w:rsidR="0044022C">
        <w:t>The Company</w:t>
      </w:r>
      <w:r w:rsidRPr="00A124C3">
        <w:t xml:space="preserve">) to a User, or in the case of any Party, to any other Party, in relation to an Event or Significant Incident </w:t>
      </w:r>
      <w:r w:rsidR="00E21EB8" w:rsidRPr="00A124C3">
        <w:t xml:space="preserve">or the Possible Relevant Interruption </w:t>
      </w:r>
      <w:r w:rsidRPr="00A124C3">
        <w:t>o</w:t>
      </w:r>
      <w:r>
        <w:t>n such TO’s Transmission System.</w:t>
      </w:r>
    </w:p>
    <w:p w14:paraId="2ED42B7E" w14:textId="77777777" w:rsidR="00A8423F" w:rsidRDefault="00A8423F">
      <w:pPr>
        <w:pStyle w:val="Heading3"/>
        <w:numPr>
          <w:ilvl w:val="0"/>
          <w:numId w:val="0"/>
        </w:numPr>
        <w:jc w:val="both"/>
      </w:pPr>
    </w:p>
    <w:p w14:paraId="1C955AE5" w14:textId="77777777" w:rsidR="00A8423F" w:rsidRDefault="00A8423F">
      <w:pPr>
        <w:pStyle w:val="Heading2"/>
      </w:pPr>
      <w:r>
        <w:t>Follow Up System Incident Report</w:t>
      </w:r>
    </w:p>
    <w:p w14:paraId="28CCD23E" w14:textId="05CA9577" w:rsidR="00A8423F" w:rsidRDefault="00A8423F">
      <w:pPr>
        <w:pStyle w:val="Heading3"/>
        <w:jc w:val="both"/>
      </w:pPr>
      <w:r>
        <w:t xml:space="preserve">Where deemed necessary by </w:t>
      </w:r>
      <w:r w:rsidR="0044022C">
        <w:t>The Company</w:t>
      </w:r>
      <w:r>
        <w:t xml:space="preserve"> or the affected TO(s), a Follow Up System Incident Report (FSIR) (in a form contained within Appendix C) shall be produced by the relevant Party (as described in sections </w:t>
      </w:r>
      <w:r>
        <w:fldChar w:fldCharType="begin"/>
      </w:r>
      <w:r>
        <w:instrText xml:space="preserve"> REF _Ref107189439 \r \h </w:instrText>
      </w:r>
      <w:r>
        <w:fldChar w:fldCharType="separate"/>
      </w:r>
      <w:r w:rsidR="0068362B">
        <w:t>3.3.2</w:t>
      </w:r>
      <w:r>
        <w:fldChar w:fldCharType="end"/>
      </w:r>
      <w:r>
        <w:t xml:space="preserve">– </w:t>
      </w:r>
      <w:r>
        <w:fldChar w:fldCharType="begin"/>
      </w:r>
      <w:r>
        <w:instrText xml:space="preserve"> REF _Ref107189451 \r \h </w:instrText>
      </w:r>
      <w:r>
        <w:fldChar w:fldCharType="separate"/>
      </w:r>
      <w:r w:rsidR="0068362B">
        <w:t>3.3.6</w:t>
      </w:r>
      <w:r>
        <w:fldChar w:fldCharType="end"/>
      </w:r>
      <w:r>
        <w:t>), providing updated details on the associated SIR. A Party has up to ten working days to request an FSIR from the date of issue of an SIR.</w:t>
      </w:r>
    </w:p>
    <w:p w14:paraId="54AA6033" w14:textId="77777777" w:rsidR="00A8423F" w:rsidRDefault="00A8423F">
      <w:pPr>
        <w:pStyle w:val="Heading3"/>
        <w:jc w:val="both"/>
      </w:pPr>
      <w:bookmarkStart w:id="22" w:name="_Ref107189439"/>
      <w:r>
        <w:t>An FSIR will be produced in response to the SIR where necessary, but it does not preclude an FSIR being produced for any Event that requires follow up investigation.</w:t>
      </w:r>
      <w:bookmarkEnd w:id="22"/>
    </w:p>
    <w:p w14:paraId="27396FE7" w14:textId="2192972A" w:rsidR="00A8423F" w:rsidRDefault="0044022C">
      <w:pPr>
        <w:pStyle w:val="Heading3"/>
        <w:jc w:val="both"/>
      </w:pPr>
      <w:r>
        <w:t>The Company</w:t>
      </w:r>
      <w:r w:rsidR="00A8423F">
        <w:t xml:space="preserve"> or a TO can request that another Party provide an FSIR, and it is that other Party’s responsibility to produce a report, normally within 4 weeks. The FSIR must not be passed on directly to any other TO, User or third party. </w:t>
      </w:r>
      <w:r>
        <w:t>The Company</w:t>
      </w:r>
      <w:r w:rsidR="00A8423F">
        <w:t xml:space="preserve"> is responsible for circulating the relevant information contained within the FSIR to those who received, or would have been entitled to receive, the original SIR.  </w:t>
      </w:r>
      <w:r>
        <w:t>The Company</w:t>
      </w:r>
      <w:r w:rsidR="00A8423F">
        <w:t xml:space="preserve"> may also use the relevant information contained within the FSIR to produce a follow up Significant Incident Report for Users.</w:t>
      </w:r>
    </w:p>
    <w:p w14:paraId="6186AF8E" w14:textId="04678FAB" w:rsidR="00A8423F" w:rsidRDefault="00A8423F">
      <w:pPr>
        <w:pStyle w:val="Heading3"/>
        <w:jc w:val="both"/>
      </w:pPr>
      <w:r>
        <w:t>Where an Even</w:t>
      </w:r>
      <w:r w:rsidRPr="00A124C3">
        <w:t xml:space="preserve">t </w:t>
      </w:r>
      <w:r w:rsidR="00E40353" w:rsidRPr="00A124C3">
        <w:t xml:space="preserve">or Possible Relevant Interruption </w:t>
      </w:r>
      <w:r w:rsidRPr="00A124C3">
        <w:t>a</w:t>
      </w:r>
      <w:r>
        <w:t xml:space="preserve">ffects more than one TO, </w:t>
      </w:r>
      <w:r w:rsidR="0044022C">
        <w:t>The Company</w:t>
      </w:r>
      <w:r>
        <w:t xml:space="preserve"> will produce an FSIR that contains relevant information received from each TO. </w:t>
      </w:r>
      <w:r w:rsidR="0044022C">
        <w:t>The Company</w:t>
      </w:r>
      <w:r>
        <w:t xml:space="preserve"> shall agree with each TO what information can be included in the report to ensure appropriate levels of confidentiality are maintained. If Parties can not agree, the standard disputes procedure shall be invoked. </w:t>
      </w:r>
    </w:p>
    <w:p w14:paraId="0709D519" w14:textId="4152E3A1" w:rsidR="00A8423F" w:rsidRDefault="00A8423F">
      <w:pPr>
        <w:pStyle w:val="Heading3"/>
        <w:jc w:val="both"/>
      </w:pPr>
      <w:r>
        <w:t xml:space="preserve">Where an Event on a User’s System affects a TO’s Transmission System, </w:t>
      </w:r>
      <w:r w:rsidR="0044022C">
        <w:t>The Company</w:t>
      </w:r>
      <w:r>
        <w:t xml:space="preserve"> shall request further relevant information from the User to generate an FSIR for the affected TO. Such an FSIR will not be passed on directly to any other TO, User or third party by either </w:t>
      </w:r>
      <w:r w:rsidR="0044022C">
        <w:t>The Company</w:t>
      </w:r>
      <w:r>
        <w:t xml:space="preserve"> or the affected TO.</w:t>
      </w:r>
    </w:p>
    <w:p w14:paraId="1F40D2E3" w14:textId="77777777" w:rsidR="00A8423F" w:rsidRDefault="00A8423F">
      <w:pPr>
        <w:pStyle w:val="Heading3"/>
        <w:jc w:val="both"/>
      </w:pPr>
      <w:bookmarkStart w:id="23" w:name="_Ref107189451"/>
      <w:r>
        <w:t>On inter-TO circuits, the TOs may agree to produce a combined FSIR. In such cases, the TOs shall agree which Party will produce the FSIR. If Parties can not agree, the standard disputes procedure shall be invoked.</w:t>
      </w:r>
      <w:bookmarkEnd w:id="23"/>
      <w:r>
        <w:t xml:space="preserve">    </w:t>
      </w:r>
    </w:p>
    <w:p w14:paraId="14E707CA" w14:textId="77777777" w:rsidR="00A8423F" w:rsidRDefault="00A8423F">
      <w:pPr>
        <w:pStyle w:val="Heading3"/>
        <w:jc w:val="both"/>
      </w:pPr>
      <w:r>
        <w:t>Each Party will nominate a post Event liaison contact to facilitate the production of FSIRs.</w:t>
      </w:r>
    </w:p>
    <w:p w14:paraId="7E228222" w14:textId="77777777" w:rsidR="00A8423F" w:rsidRDefault="00A8423F">
      <w:pPr>
        <w:pStyle w:val="Heading3"/>
        <w:numPr>
          <w:ilvl w:val="0"/>
          <w:numId w:val="0"/>
        </w:numPr>
        <w:jc w:val="both"/>
      </w:pPr>
    </w:p>
    <w:p w14:paraId="0CE74392" w14:textId="77777777" w:rsidR="00A8423F" w:rsidRDefault="00A8423F">
      <w:pPr>
        <w:pStyle w:val="Heading2"/>
      </w:pPr>
      <w:r>
        <w:t>Post Event Liaison</w:t>
      </w:r>
    </w:p>
    <w:p w14:paraId="1F17FD33" w14:textId="4AD9F182" w:rsidR="00A8423F" w:rsidRDefault="00A8423F" w:rsidP="00B67C48">
      <w:pPr>
        <w:pStyle w:val="Heading3"/>
        <w:jc w:val="both"/>
      </w:pPr>
      <w:r>
        <w:t xml:space="preserve">General </w:t>
      </w:r>
      <w:r w:rsidR="0044022C">
        <w:t>The Company</w:t>
      </w:r>
      <w:r>
        <w:t xml:space="preserve"> ~ TO liaison shall take place as required between the nominated contacts detailed in 3.3.7 to facilitate the production of SIRs, FSIRs and other non-routine reports where necessary. </w:t>
      </w:r>
      <w:r w:rsidR="0044022C">
        <w:t>The Company</w:t>
      </w:r>
      <w:r>
        <w:t xml:space="preserve">  - TO liaison meetings shall take place as agreed between the parties to review Events and information exchange for the production of SIRs and  FSIRs.</w:t>
      </w:r>
    </w:p>
    <w:p w14:paraId="76595A1A" w14:textId="77777777" w:rsidR="00A8423F" w:rsidRDefault="00A8423F" w:rsidP="00B67C48">
      <w:pPr>
        <w:pStyle w:val="Heading3"/>
        <w:jc w:val="both"/>
      </w:pPr>
      <w:r>
        <w:lastRenderedPageBreak/>
        <w:t>The liaison meetings shall also review post Event Plant technical and performance issues.</w:t>
      </w:r>
    </w:p>
    <w:p w14:paraId="5CE289B6" w14:textId="77777777" w:rsidR="00A8423F" w:rsidRDefault="00A8423F">
      <w:pPr>
        <w:pStyle w:val="Heading3"/>
        <w:numPr>
          <w:ilvl w:val="0"/>
          <w:numId w:val="0"/>
        </w:numPr>
      </w:pPr>
    </w:p>
    <w:p w14:paraId="79C9E51A" w14:textId="77777777" w:rsidR="00A8423F" w:rsidRDefault="00A8423F">
      <w:pPr>
        <w:pStyle w:val="Heading2"/>
      </w:pPr>
      <w:r>
        <w:t>Investigations</w:t>
      </w:r>
    </w:p>
    <w:p w14:paraId="51671C6B" w14:textId="77777777" w:rsidR="00A8423F" w:rsidRDefault="00A8423F" w:rsidP="00B67C48">
      <w:pPr>
        <w:pStyle w:val="Heading3"/>
        <w:jc w:val="both"/>
      </w:pPr>
      <w:r>
        <w:t xml:space="preserve">Where appropriate, the Parties may, as set out in </w:t>
      </w:r>
      <w:r w:rsidRPr="000A75E0">
        <w:t>STC Section C, Part Three paragraph 4.2</w:t>
      </w:r>
      <w:r>
        <w:t>, agree to a joint investigation following an Event. Prior to a joint investigation, the terms of reference and procedure shall be agreed by all participating Parties. If Parties can not agree, the standard disputes procedure shall be invoked.</w:t>
      </w:r>
    </w:p>
    <w:p w14:paraId="7BBA0604" w14:textId="77777777" w:rsidR="00A8423F" w:rsidRDefault="00A8423F">
      <w:pPr>
        <w:pStyle w:val="Heading3"/>
        <w:numPr>
          <w:ilvl w:val="0"/>
          <w:numId w:val="0"/>
        </w:numPr>
      </w:pPr>
    </w:p>
    <w:p w14:paraId="2A85BCCB" w14:textId="77777777" w:rsidR="00A8423F" w:rsidRDefault="00A8423F">
      <w:pPr>
        <w:pStyle w:val="Heading2"/>
      </w:pPr>
      <w:r>
        <w:t xml:space="preserve">Statutory &amp; Licence Condition  Reports </w:t>
      </w:r>
    </w:p>
    <w:p w14:paraId="67A87C9A" w14:textId="77777777" w:rsidR="00A8423F" w:rsidRDefault="00A8423F">
      <w:pPr>
        <w:pStyle w:val="Heading3"/>
        <w:jc w:val="both"/>
      </w:pPr>
      <w:bookmarkStart w:id="24" w:name="_Ref107189330"/>
      <w:r>
        <w:t>Each TO shall have in force a statement approved by the Authority setting out the form of their Transmission Licence condition reports.</w:t>
      </w:r>
      <w:bookmarkEnd w:id="24"/>
    </w:p>
    <w:p w14:paraId="45C11D60" w14:textId="406B75D6" w:rsidR="00A8423F" w:rsidRDefault="0044022C">
      <w:pPr>
        <w:pStyle w:val="Heading3"/>
        <w:jc w:val="both"/>
      </w:pPr>
      <w:bookmarkStart w:id="25" w:name="_Ref107189337"/>
      <w:r>
        <w:t>The Company</w:t>
      </w:r>
      <w:r w:rsidR="00A8423F">
        <w:t xml:space="preserve"> shall have in force a statement approved by the Authority setting out the form of their Licence condition reports.</w:t>
      </w:r>
      <w:bookmarkEnd w:id="25"/>
      <w:r w:rsidR="00A8423F">
        <w:t xml:space="preserve"> </w:t>
      </w:r>
    </w:p>
    <w:p w14:paraId="1C90C844" w14:textId="206A2250" w:rsidR="00A8423F" w:rsidRDefault="00A8423F">
      <w:pPr>
        <w:pStyle w:val="Heading3"/>
        <w:jc w:val="both"/>
      </w:pPr>
      <w:r>
        <w:t xml:space="preserve">Parties shall assist each other in collating information in order to meet the obligations detailed in </w:t>
      </w:r>
      <w:r>
        <w:fldChar w:fldCharType="begin"/>
      </w:r>
      <w:r>
        <w:instrText xml:space="preserve"> REF _Ref107189330 \r \h </w:instrText>
      </w:r>
      <w:r>
        <w:fldChar w:fldCharType="separate"/>
      </w:r>
      <w:r w:rsidR="0068362B">
        <w:t>3.6.1</w:t>
      </w:r>
      <w:r>
        <w:fldChar w:fldCharType="end"/>
      </w:r>
      <w:r>
        <w:t xml:space="preserve"> and </w:t>
      </w:r>
      <w:r>
        <w:fldChar w:fldCharType="begin"/>
      </w:r>
      <w:r>
        <w:instrText xml:space="preserve"> REF _Ref107189337 \r \h </w:instrText>
      </w:r>
      <w:r>
        <w:fldChar w:fldCharType="separate"/>
      </w:r>
      <w:r w:rsidR="0068362B">
        <w:t>3.6.2</w:t>
      </w:r>
      <w:r>
        <w:fldChar w:fldCharType="end"/>
      </w:r>
      <w:r>
        <w:t>.</w:t>
      </w:r>
    </w:p>
    <w:p w14:paraId="795F8AC1" w14:textId="12B3DFF3" w:rsidR="00A8423F" w:rsidRDefault="00A8423F">
      <w:pPr>
        <w:pStyle w:val="Heading3"/>
        <w:jc w:val="both"/>
      </w:pPr>
      <w:bookmarkStart w:id="26" w:name="_Ref107189321"/>
      <w:r>
        <w:t xml:space="preserve">Where a Party is aware that a report detailed in </w:t>
      </w:r>
      <w:r>
        <w:fldChar w:fldCharType="begin"/>
      </w:r>
      <w:r>
        <w:instrText xml:space="preserve"> REF _Ref107189330 \r \h </w:instrText>
      </w:r>
      <w:r>
        <w:fldChar w:fldCharType="separate"/>
      </w:r>
      <w:r w:rsidR="0068362B">
        <w:t>3.6.1</w:t>
      </w:r>
      <w:r>
        <w:fldChar w:fldCharType="end"/>
      </w:r>
      <w:r>
        <w:t xml:space="preserve"> or </w:t>
      </w:r>
      <w:r>
        <w:fldChar w:fldCharType="begin"/>
      </w:r>
      <w:r>
        <w:instrText xml:space="preserve"> REF _Ref107189337 \r \h </w:instrText>
      </w:r>
      <w:r>
        <w:fldChar w:fldCharType="separate"/>
      </w:r>
      <w:r w:rsidR="0068362B">
        <w:t>3.6.2</w:t>
      </w:r>
      <w:r>
        <w:fldChar w:fldCharType="end"/>
      </w:r>
      <w:r>
        <w:t xml:space="preserve"> has implications for another Party, the originating Party shall provide a draft copy of the relevant report for comment before submission to the Authority.</w:t>
      </w:r>
      <w:bookmarkEnd w:id="26"/>
    </w:p>
    <w:p w14:paraId="615AF4D7" w14:textId="6E01FDA6" w:rsidR="00A8423F" w:rsidRDefault="00A8423F">
      <w:pPr>
        <w:pStyle w:val="Heading3"/>
        <w:jc w:val="both"/>
      </w:pPr>
      <w:r>
        <w:t xml:space="preserve">Where any notification is provided by a Party, pursuant to </w:t>
      </w:r>
      <w:r>
        <w:fldChar w:fldCharType="begin"/>
      </w:r>
      <w:r>
        <w:instrText xml:space="preserve"> REF _Ref107189321 \r \h </w:instrText>
      </w:r>
      <w:r>
        <w:fldChar w:fldCharType="separate"/>
      </w:r>
      <w:r w:rsidR="0068362B">
        <w:t>3.6.4</w:t>
      </w:r>
      <w:r>
        <w:fldChar w:fldCharType="end"/>
      </w:r>
      <w:r>
        <w:t>, the receiving Party shall ensure appropriate levels of confidentiality are maintained, in accordance with the provisions relating to confidentiality within the STC.</w:t>
      </w:r>
    </w:p>
    <w:p w14:paraId="796FB724" w14:textId="77777777" w:rsidR="00A8423F" w:rsidRDefault="00A8423F">
      <w:pPr>
        <w:pStyle w:val="Heading3"/>
        <w:numPr>
          <w:ilvl w:val="0"/>
          <w:numId w:val="0"/>
        </w:numPr>
      </w:pPr>
    </w:p>
    <w:p w14:paraId="4DD1D484" w14:textId="77777777" w:rsidR="00A8423F" w:rsidRDefault="00A8423F">
      <w:pPr>
        <w:pStyle w:val="Heading2"/>
      </w:pPr>
      <w:r>
        <w:t>Provision, Access And Retention Of Data</w:t>
      </w:r>
    </w:p>
    <w:p w14:paraId="05D2B049" w14:textId="2F26FA3F" w:rsidR="00A8423F" w:rsidRDefault="0044022C">
      <w:pPr>
        <w:pStyle w:val="Heading3"/>
        <w:jc w:val="both"/>
      </w:pPr>
      <w:r>
        <w:t>The Company</w:t>
      </w:r>
      <w:r w:rsidR="00A8423F">
        <w:t xml:space="preserve"> and the TO will retain relevant operational data such as control room logs and Transmission Status Certificates for a period of not less than one year from the date of issue, for use in an investigation.</w:t>
      </w:r>
    </w:p>
    <w:p w14:paraId="7EC19C4F" w14:textId="055B0188" w:rsidR="00A8423F" w:rsidRDefault="0044022C">
      <w:pPr>
        <w:pStyle w:val="Heading3"/>
        <w:jc w:val="both"/>
      </w:pPr>
      <w:r>
        <w:t>The Company</w:t>
      </w:r>
      <w:r w:rsidR="00A8423F">
        <w:t xml:space="preserve"> and the TO shall have voice recording systems installed, with appropriate procedures in place to ensure confidentiality.  All recordings shall be kept for a minimum of one month.</w:t>
      </w:r>
    </w:p>
    <w:p w14:paraId="649680F4" w14:textId="77777777" w:rsidR="002864C6" w:rsidRDefault="002864C6">
      <w:pPr>
        <w:pStyle w:val="Heading5"/>
        <w:rPr>
          <w:b w:val="0"/>
          <w:i w:val="0"/>
          <w:sz w:val="20"/>
        </w:rPr>
      </w:pPr>
    </w:p>
    <w:p w14:paraId="7CDDED06" w14:textId="77777777" w:rsidR="00A8423F" w:rsidRDefault="00A8423F">
      <w:pPr>
        <w:pStyle w:val="Heading5"/>
        <w:rPr>
          <w:sz w:val="28"/>
        </w:rPr>
      </w:pPr>
      <w:r>
        <w:rPr>
          <w:sz w:val="28"/>
        </w:rPr>
        <w:t xml:space="preserve">Appendix A:  Flow Diagrams </w:t>
      </w:r>
    </w:p>
    <w:p w14:paraId="68DAFDF5" w14:textId="77777777" w:rsidR="00A8423F" w:rsidRDefault="00000000">
      <w:r>
        <w:rPr>
          <w:noProof/>
        </w:rPr>
        <w:lastRenderedPageBreak/>
        <w:object w:dxaOrig="1440" w:dyaOrig="1440" w14:anchorId="49C9B7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18pt;margin-top:45pt;width:442.05pt;height:640.8pt;z-index:1;visibility:visible;mso-wrap-edited:f" o:allowincell="f">
            <v:imagedata r:id="rId12" o:title=""/>
            <w10:wrap type="topAndBottom"/>
          </v:shape>
          <o:OLEObject Type="Embed" ProgID="Word.Picture.8" ShapeID="_x0000_s1038" DrawAspect="Content" ObjectID="_1822051700" r:id="rId13"/>
        </w:object>
      </w:r>
      <w:r w:rsidR="00A8423F">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344D86BB" w14:textId="77777777" w:rsidR="00A8423F" w:rsidRDefault="00000000">
      <w:r>
        <w:rPr>
          <w:noProof/>
        </w:rPr>
        <w:lastRenderedPageBreak/>
        <w:object w:dxaOrig="1440" w:dyaOrig="1440" w14:anchorId="5A90EC5B">
          <v:shape id="_x0000_s1039" type="#_x0000_t75" style="position:absolute;margin-left:-32.4pt;margin-top:-7.2pt;width:501.55pt;height:705.6pt;z-index:2;visibility:visible;mso-wrap-edited:f" o:allowincell="f">
            <v:imagedata r:id="rId14" o:title=""/>
            <w10:wrap type="topAndBottom"/>
          </v:shape>
          <o:OLEObject Type="Embed" ProgID="Word.Picture.8" ShapeID="_x0000_s1039" DrawAspect="Content" ObjectID="_1822051701" r:id="rId15"/>
        </w:object>
      </w:r>
    </w:p>
    <w:p w14:paraId="1D368EE6" w14:textId="77777777" w:rsidR="00A8423F" w:rsidRDefault="00000000">
      <w:r>
        <w:rPr>
          <w:noProof/>
        </w:rPr>
        <w:lastRenderedPageBreak/>
        <w:object w:dxaOrig="1440" w:dyaOrig="1440" w14:anchorId="04C856DF">
          <v:shape id="_x0000_s1040" type="#_x0000_t75" style="position:absolute;margin-left:-31.95pt;margin-top:.2pt;width:498.25pt;height:712.8pt;z-index:3;visibility:visible;mso-wrap-edited:f">
            <v:imagedata r:id="rId16" o:title=""/>
            <w10:wrap type="topAndBottom"/>
          </v:shape>
          <o:OLEObject Type="Embed" ProgID="Word.Picture.8" ShapeID="_x0000_s1040" DrawAspect="Content" ObjectID="_1822051702" r:id="rId17"/>
        </w:object>
      </w:r>
    </w:p>
    <w:p w14:paraId="5114D4A9" w14:textId="77777777" w:rsidR="00A8423F" w:rsidRDefault="00000000">
      <w:r>
        <w:rPr>
          <w:noProof/>
        </w:rPr>
        <w:lastRenderedPageBreak/>
        <w:object w:dxaOrig="1440" w:dyaOrig="1440" w14:anchorId="14B96D80">
          <v:shape id="_x0000_s1041" type="#_x0000_t75" style="position:absolute;margin-left:-32.4pt;margin-top:0;width:491.7pt;height:712.8pt;z-index:4;visibility:visible;mso-wrap-edited:f" o:allowincell="f">
            <v:imagedata r:id="rId18" o:title=""/>
            <w10:wrap type="topAndBottom"/>
          </v:shape>
          <o:OLEObject Type="Embed" ProgID="Word.Picture.8" ShapeID="_x0000_s1041" DrawAspect="Content" ObjectID="_1822051703" r:id="rId19"/>
        </w:object>
      </w:r>
    </w:p>
    <w:p w14:paraId="272F3FB2" w14:textId="77777777" w:rsidR="00A8423F" w:rsidRDefault="00000000">
      <w:r>
        <w:rPr>
          <w:noProof/>
        </w:rPr>
        <w:lastRenderedPageBreak/>
        <w:object w:dxaOrig="1440" w:dyaOrig="1440" w14:anchorId="28AA7BBA">
          <v:shape id="_x0000_s1042" type="#_x0000_t75" style="position:absolute;margin-left:-32.4pt;margin-top:7.2pt;width:504.55pt;height:712.8pt;z-index:5;visibility:visible;mso-wrap-edited:f" o:allowincell="f">
            <v:imagedata r:id="rId20" o:title=""/>
            <w10:wrap type="topAndBottom"/>
          </v:shape>
          <o:OLEObject Type="Embed" ProgID="Word.Picture.8" ShapeID="_x0000_s1042" DrawAspect="Content" ObjectID="_1822051704" r:id="rId21"/>
        </w:object>
      </w:r>
    </w:p>
    <w:p w14:paraId="5AAB6382" w14:textId="77777777" w:rsidR="00A8423F" w:rsidRDefault="00A8423F">
      <w:pPr>
        <w:pStyle w:val="Heading5"/>
        <w:rPr>
          <w:sz w:val="28"/>
        </w:rPr>
      </w:pPr>
      <w:r>
        <w:rPr>
          <w:sz w:val="28"/>
        </w:rPr>
        <w:lastRenderedPageBreak/>
        <w:t>Appendix B: Standard Forms/Certificates</w:t>
      </w:r>
    </w:p>
    <w:p w14:paraId="7C1555E1" w14:textId="77777777" w:rsidR="00A8423F" w:rsidRDefault="00A8423F">
      <w:pPr>
        <w:rPr>
          <w:b/>
        </w:rPr>
      </w:pPr>
    </w:p>
    <w:p w14:paraId="598C88E8" w14:textId="77777777" w:rsidR="00A8423F" w:rsidRDefault="00A8423F">
      <w:pPr>
        <w:rPr>
          <w:b/>
        </w:rPr>
      </w:pPr>
      <w:r>
        <w:rPr>
          <w:b/>
        </w:rPr>
        <w:t>Significant Incident Report</w:t>
      </w:r>
    </w:p>
    <w:p w14:paraId="7F6D02F8" w14:textId="77777777" w:rsidR="00A8423F" w:rsidRDefault="00A8423F">
      <w:r>
        <w:t xml:space="preserve">Format for guidance only </w:t>
      </w:r>
    </w:p>
    <w:p w14:paraId="1417EA5E" w14:textId="77777777" w:rsidR="00A8423F" w:rsidRDefault="00A8423F"/>
    <w:p w14:paraId="7486DECE" w14:textId="0181469B" w:rsidR="00A8423F" w:rsidRDefault="0044022C">
      <w:r>
        <w:t>The Company</w:t>
      </w:r>
      <w:r w:rsidR="00A8423F">
        <w:t xml:space="preserve"> – TO Significant Incident Report</w:t>
      </w:r>
    </w:p>
    <w:p w14:paraId="751E69B0" w14:textId="77777777" w:rsidR="00A8423F" w:rsidRDefault="00A8423F">
      <w:pPr>
        <w:rPr>
          <w:b/>
        </w:rPr>
      </w:pPr>
    </w:p>
    <w:p w14:paraId="2AC971A9" w14:textId="77777777" w:rsidR="00A8423F" w:rsidRDefault="00A8423F">
      <w:pPr>
        <w:rPr>
          <w:b/>
        </w:rPr>
      </w:pPr>
      <w:r>
        <w:rPr>
          <w:b/>
        </w:rPr>
        <w:t>TO__________________</w:t>
      </w:r>
      <w:r>
        <w:rPr>
          <w:b/>
        </w:rPr>
        <w:tab/>
      </w:r>
      <w:r>
        <w:rPr>
          <w:b/>
        </w:rPr>
        <w:tab/>
      </w:r>
      <w:r>
        <w:rPr>
          <w:b/>
        </w:rPr>
        <w:tab/>
        <w:t>Fax  No_______________</w:t>
      </w:r>
    </w:p>
    <w:p w14:paraId="0D1A2974" w14:textId="77777777" w:rsidR="00A8423F" w:rsidRDefault="00A8423F">
      <w:pPr>
        <w:rPr>
          <w:b/>
        </w:rPr>
      </w:pPr>
    </w:p>
    <w:p w14:paraId="3FB4FE70" w14:textId="77777777" w:rsidR="00A8423F" w:rsidRDefault="00A8423F">
      <w:pPr>
        <w:rPr>
          <w:b/>
        </w:rPr>
      </w:pPr>
    </w:p>
    <w:p w14:paraId="1D91EA7A" w14:textId="77777777" w:rsidR="00A8423F" w:rsidRDefault="00A8423F">
      <w:pPr>
        <w:pStyle w:val="Heading2"/>
        <w:numPr>
          <w:ilvl w:val="0"/>
          <w:numId w:val="0"/>
        </w:numPr>
        <w:rPr>
          <w:u w:val="single"/>
        </w:rPr>
      </w:pPr>
      <w:r>
        <w:rPr>
          <w:u w:val="single"/>
        </w:rPr>
        <w:t>SIGNIFICANT INCIDEN</w:t>
      </w:r>
      <w:r w:rsidRPr="00A124C3">
        <w:rPr>
          <w:u w:val="single"/>
        </w:rPr>
        <w:t>T</w:t>
      </w:r>
      <w:r w:rsidR="000C7EA5" w:rsidRPr="00A124C3">
        <w:rPr>
          <w:u w:val="single"/>
        </w:rPr>
        <w:t xml:space="preserve"> including a Possible Relevant Interruption</w:t>
      </w:r>
    </w:p>
    <w:p w14:paraId="01DD115B" w14:textId="77777777" w:rsidR="00A8423F" w:rsidRDefault="00A8423F">
      <w:pPr>
        <w:rPr>
          <w:b/>
        </w:rPr>
      </w:pPr>
    </w:p>
    <w:p w14:paraId="18EF8B08" w14:textId="77777777" w:rsidR="00A8423F" w:rsidRDefault="00A8423F">
      <w:pPr>
        <w:rPr>
          <w:b/>
        </w:rPr>
      </w:pPr>
    </w:p>
    <w:p w14:paraId="38B56383" w14:textId="77777777" w:rsidR="00A8423F" w:rsidRDefault="00A8423F">
      <w:pPr>
        <w:rPr>
          <w:b/>
        </w:rPr>
      </w:pPr>
      <w:r>
        <w:rPr>
          <w:b/>
        </w:rPr>
        <w:t>Incident No____________</w:t>
      </w:r>
    </w:p>
    <w:p w14:paraId="21B76C83" w14:textId="77777777" w:rsidR="00A8423F" w:rsidRDefault="00A8423F">
      <w:pPr>
        <w:rPr>
          <w:b/>
        </w:rPr>
      </w:pPr>
    </w:p>
    <w:p w14:paraId="14CAA1DA" w14:textId="77777777" w:rsidR="00A8423F" w:rsidRDefault="00A8423F">
      <w:pPr>
        <w:rPr>
          <w:b/>
        </w:rPr>
      </w:pPr>
    </w:p>
    <w:p w14:paraId="3CAFEDE1" w14:textId="77777777" w:rsidR="00A8423F" w:rsidRDefault="00A8423F">
      <w:pPr>
        <w:rPr>
          <w:b/>
        </w:rPr>
      </w:pPr>
      <w:r>
        <w:rPr>
          <w:b/>
        </w:rPr>
        <w:t>Time of Significant Incident_____________________________________________</w:t>
      </w:r>
    </w:p>
    <w:p w14:paraId="4445A7BB" w14:textId="77777777" w:rsidR="00A8423F" w:rsidRDefault="00A8423F">
      <w:pPr>
        <w:rPr>
          <w:b/>
        </w:rPr>
      </w:pPr>
    </w:p>
    <w:p w14:paraId="3F40865A" w14:textId="77777777" w:rsidR="00A8423F" w:rsidRDefault="00A8423F">
      <w:pPr>
        <w:rPr>
          <w:b/>
        </w:rPr>
      </w:pPr>
    </w:p>
    <w:p w14:paraId="296F073C" w14:textId="77777777" w:rsidR="00A8423F" w:rsidRDefault="00A8423F">
      <w:pPr>
        <w:rPr>
          <w:b/>
        </w:rPr>
      </w:pPr>
      <w:r>
        <w:rPr>
          <w:b/>
        </w:rPr>
        <w:t>Date of Significant Incident_____________________________________________</w:t>
      </w:r>
    </w:p>
    <w:p w14:paraId="237548CA" w14:textId="77777777" w:rsidR="00A8423F" w:rsidRDefault="00A8423F">
      <w:pPr>
        <w:rPr>
          <w:b/>
        </w:rPr>
      </w:pPr>
    </w:p>
    <w:p w14:paraId="65762581" w14:textId="77777777" w:rsidR="00160209" w:rsidRDefault="00160209">
      <w:pPr>
        <w:rPr>
          <w:b/>
        </w:rPr>
      </w:pPr>
    </w:p>
    <w:p w14:paraId="0089A194" w14:textId="77777777" w:rsidR="00160209" w:rsidRDefault="00160209" w:rsidP="00160209">
      <w:pPr>
        <w:spacing w:after="0"/>
        <w:rPr>
          <w:b/>
        </w:rPr>
      </w:pPr>
      <w:r>
        <w:rPr>
          <w:b/>
        </w:rPr>
        <w:t>Estimated Interruption Period_____________________________________________</w:t>
      </w:r>
    </w:p>
    <w:p w14:paraId="3B086AD4" w14:textId="77777777" w:rsidR="00A8423F" w:rsidRDefault="00160209">
      <w:pPr>
        <w:rPr>
          <w:b/>
        </w:rPr>
      </w:pPr>
      <w:r>
        <w:rPr>
          <w:b/>
        </w:rPr>
        <w:t>(where applicable)</w:t>
      </w:r>
    </w:p>
    <w:p w14:paraId="4CF72C78" w14:textId="77777777" w:rsidR="00160209" w:rsidRDefault="00160209">
      <w:pPr>
        <w:rPr>
          <w:b/>
        </w:rPr>
      </w:pPr>
    </w:p>
    <w:p w14:paraId="4171DAA6" w14:textId="77777777" w:rsidR="00160209" w:rsidRDefault="00160209">
      <w:pPr>
        <w:rPr>
          <w:b/>
        </w:rPr>
      </w:pPr>
    </w:p>
    <w:p w14:paraId="47DDF117" w14:textId="77777777" w:rsidR="00A8423F" w:rsidRDefault="00A8423F">
      <w:pPr>
        <w:rPr>
          <w:b/>
        </w:rPr>
      </w:pPr>
      <w:r>
        <w:rPr>
          <w:b/>
        </w:rPr>
        <w:t>Location______________________________________________________________</w:t>
      </w:r>
    </w:p>
    <w:p w14:paraId="2876D094" w14:textId="77777777" w:rsidR="00A8423F" w:rsidRDefault="00A8423F">
      <w:pPr>
        <w:rPr>
          <w:b/>
        </w:rPr>
      </w:pPr>
    </w:p>
    <w:p w14:paraId="712C93B5" w14:textId="77777777" w:rsidR="00160209" w:rsidRDefault="00160209">
      <w:pPr>
        <w:rPr>
          <w:b/>
        </w:rPr>
      </w:pPr>
    </w:p>
    <w:p w14:paraId="562B6DB4" w14:textId="77777777" w:rsidR="00A8423F" w:rsidRDefault="00A8423F">
      <w:pPr>
        <w:rPr>
          <w:b/>
        </w:rPr>
      </w:pPr>
    </w:p>
    <w:p w14:paraId="5B1C8268" w14:textId="77777777" w:rsidR="00A8423F" w:rsidRDefault="00A8423F">
      <w:pPr>
        <w:rPr>
          <w:b/>
        </w:rPr>
      </w:pPr>
      <w:r>
        <w:rPr>
          <w:b/>
        </w:rPr>
        <w:t>Party requesting Significant Incident Report__________________________________</w:t>
      </w:r>
    </w:p>
    <w:p w14:paraId="6FC3BED3" w14:textId="77777777" w:rsidR="00A8423F" w:rsidRDefault="00A8423F">
      <w:pPr>
        <w:rPr>
          <w:b/>
        </w:rPr>
      </w:pPr>
    </w:p>
    <w:p w14:paraId="437C85D6" w14:textId="77777777" w:rsidR="00A8423F" w:rsidRDefault="00A8423F">
      <w:pPr>
        <w:rPr>
          <w:b/>
        </w:rPr>
      </w:pPr>
    </w:p>
    <w:p w14:paraId="1B272CD9" w14:textId="77777777" w:rsidR="00160209" w:rsidRDefault="00160209">
      <w:pPr>
        <w:rPr>
          <w:b/>
        </w:rPr>
      </w:pPr>
    </w:p>
    <w:p w14:paraId="48F04CF5" w14:textId="77777777" w:rsidR="00A8423F" w:rsidRDefault="00A8423F">
      <w:pPr>
        <w:rPr>
          <w:b/>
        </w:rPr>
      </w:pPr>
      <w:r>
        <w:rPr>
          <w:b/>
        </w:rPr>
        <w:t>Plant / Apparatus  directly involved_________________________________________</w:t>
      </w:r>
    </w:p>
    <w:p w14:paraId="45C541D3" w14:textId="77777777" w:rsidR="00A8423F" w:rsidRDefault="00A8423F">
      <w:pPr>
        <w:rPr>
          <w:b/>
        </w:rPr>
      </w:pPr>
      <w:r>
        <w:rPr>
          <w:b/>
        </w:rPr>
        <w:t>(and not merely affected by the incident)</w:t>
      </w:r>
    </w:p>
    <w:p w14:paraId="3B7B07EE" w14:textId="77777777" w:rsidR="00A8423F" w:rsidRDefault="00A8423F">
      <w:pPr>
        <w:rPr>
          <w:b/>
        </w:rPr>
      </w:pPr>
    </w:p>
    <w:p w14:paraId="79EC0BDA" w14:textId="77777777" w:rsidR="00A8423F" w:rsidRDefault="00A8423F">
      <w:pPr>
        <w:rPr>
          <w:b/>
        </w:rPr>
      </w:pPr>
    </w:p>
    <w:p w14:paraId="6F8F9497" w14:textId="77777777" w:rsidR="00160209" w:rsidRDefault="00160209">
      <w:pPr>
        <w:rPr>
          <w:b/>
        </w:rPr>
      </w:pPr>
    </w:p>
    <w:p w14:paraId="7244625C" w14:textId="77777777" w:rsidR="00160209" w:rsidRDefault="00160209">
      <w:pPr>
        <w:rPr>
          <w:b/>
        </w:rPr>
      </w:pPr>
    </w:p>
    <w:p w14:paraId="447E46DA" w14:textId="77777777" w:rsidR="00160209" w:rsidRDefault="00160209">
      <w:pPr>
        <w:rPr>
          <w:b/>
        </w:rPr>
      </w:pPr>
    </w:p>
    <w:p w14:paraId="3B70F489" w14:textId="77777777" w:rsidR="00A8423F" w:rsidRDefault="00A8423F">
      <w:pPr>
        <w:rPr>
          <w:b/>
        </w:rPr>
      </w:pPr>
      <w:r>
        <w:rPr>
          <w:b/>
        </w:rPr>
        <w:t>Description of Significant Incident</w:t>
      </w:r>
    </w:p>
    <w:p w14:paraId="7761EF5A" w14:textId="77777777" w:rsidR="00A8423F" w:rsidRDefault="00A8423F">
      <w:pPr>
        <w:rPr>
          <w:b/>
        </w:rPr>
      </w:pPr>
      <w:r>
        <w:rPr>
          <w:b/>
        </w:rPr>
        <w:t>_____________________________________________________________________</w:t>
      </w:r>
    </w:p>
    <w:p w14:paraId="032849C2" w14:textId="77777777" w:rsidR="00A8423F" w:rsidRDefault="00A8423F">
      <w:pPr>
        <w:rPr>
          <w:b/>
        </w:rPr>
      </w:pPr>
    </w:p>
    <w:p w14:paraId="3BA246E8" w14:textId="77777777" w:rsidR="00A8423F" w:rsidRDefault="00A8423F">
      <w:pPr>
        <w:rPr>
          <w:b/>
        </w:rPr>
      </w:pPr>
      <w:r>
        <w:rPr>
          <w:b/>
        </w:rPr>
        <w:t>_____________________________________________________________________</w:t>
      </w:r>
    </w:p>
    <w:p w14:paraId="5B870B4C" w14:textId="77777777" w:rsidR="00A8423F" w:rsidRDefault="00A8423F">
      <w:pPr>
        <w:rPr>
          <w:b/>
        </w:rPr>
      </w:pPr>
    </w:p>
    <w:p w14:paraId="66C94B5B" w14:textId="77777777" w:rsidR="00A8423F" w:rsidRDefault="00A8423F">
      <w:pPr>
        <w:rPr>
          <w:b/>
        </w:rPr>
      </w:pPr>
      <w:r>
        <w:rPr>
          <w:b/>
        </w:rPr>
        <w:t>_____________________________________________________________________</w:t>
      </w:r>
    </w:p>
    <w:p w14:paraId="535CDFB6" w14:textId="77777777" w:rsidR="00A8423F" w:rsidRDefault="00A8423F">
      <w:pPr>
        <w:rPr>
          <w:b/>
        </w:rPr>
      </w:pPr>
    </w:p>
    <w:p w14:paraId="2CFF3A69" w14:textId="77777777" w:rsidR="00A8423F" w:rsidRDefault="00A8423F">
      <w:pPr>
        <w:rPr>
          <w:b/>
        </w:rPr>
      </w:pPr>
      <w:r>
        <w:rPr>
          <w:b/>
        </w:rPr>
        <w:t>_____________________________________________________________________</w:t>
      </w:r>
    </w:p>
    <w:p w14:paraId="56709A32" w14:textId="77777777" w:rsidR="00A8423F" w:rsidRDefault="00A8423F">
      <w:pPr>
        <w:rPr>
          <w:b/>
        </w:rPr>
      </w:pPr>
    </w:p>
    <w:p w14:paraId="38D85804" w14:textId="77777777" w:rsidR="00A8423F" w:rsidRDefault="00A8423F">
      <w:pPr>
        <w:rPr>
          <w:b/>
        </w:rPr>
      </w:pPr>
      <w:r>
        <w:rPr>
          <w:b/>
        </w:rPr>
        <w:t>_____________________________________________________________________</w:t>
      </w:r>
    </w:p>
    <w:p w14:paraId="5EB561DA" w14:textId="77777777" w:rsidR="00A8423F" w:rsidRDefault="00A8423F">
      <w:pPr>
        <w:rPr>
          <w:b/>
        </w:rPr>
      </w:pPr>
    </w:p>
    <w:p w14:paraId="6F77BE36" w14:textId="77777777" w:rsidR="00A8423F" w:rsidRDefault="00A8423F">
      <w:pPr>
        <w:rPr>
          <w:b/>
        </w:rPr>
      </w:pPr>
      <w:r>
        <w:rPr>
          <w:b/>
        </w:rPr>
        <w:t>_____________________________________________________________________</w:t>
      </w:r>
    </w:p>
    <w:p w14:paraId="5FC90B89" w14:textId="77777777" w:rsidR="00A8423F" w:rsidRDefault="00A8423F">
      <w:pPr>
        <w:rPr>
          <w:b/>
        </w:rPr>
      </w:pPr>
    </w:p>
    <w:p w14:paraId="3ECC7297" w14:textId="77777777" w:rsidR="00A8423F" w:rsidRDefault="00A8423F">
      <w:pPr>
        <w:rPr>
          <w:b/>
        </w:rPr>
      </w:pPr>
      <w:r>
        <w:rPr>
          <w:b/>
        </w:rPr>
        <w:t>_____________________________________________________________________</w:t>
      </w:r>
    </w:p>
    <w:p w14:paraId="4454F34E" w14:textId="77777777" w:rsidR="00A8423F" w:rsidRDefault="00A8423F">
      <w:pPr>
        <w:rPr>
          <w:b/>
        </w:rPr>
      </w:pPr>
    </w:p>
    <w:p w14:paraId="0A06D91F" w14:textId="77777777" w:rsidR="00A8423F" w:rsidRDefault="00A8423F">
      <w:pPr>
        <w:rPr>
          <w:b/>
        </w:rPr>
      </w:pPr>
      <w:r>
        <w:rPr>
          <w:b/>
        </w:rPr>
        <w:t>______________________________________________________________________</w:t>
      </w:r>
    </w:p>
    <w:p w14:paraId="43C42F50" w14:textId="77777777" w:rsidR="00A8423F" w:rsidRDefault="00A8423F">
      <w:pPr>
        <w:pStyle w:val="BodyText"/>
        <w:rPr>
          <w:spacing w:val="40"/>
        </w:rPr>
      </w:pPr>
    </w:p>
    <w:p w14:paraId="5857DA9D" w14:textId="77777777" w:rsidR="00A8423F" w:rsidRDefault="00A8423F">
      <w:pPr>
        <w:pStyle w:val="BodyText"/>
      </w:pPr>
      <w:r>
        <w:t>_______________________________________________________________</w:t>
      </w:r>
    </w:p>
    <w:p w14:paraId="3D6AAEF9" w14:textId="77777777" w:rsidR="00A8423F" w:rsidRDefault="00A8423F">
      <w:pPr>
        <w:pStyle w:val="BodyText"/>
      </w:pPr>
    </w:p>
    <w:p w14:paraId="40C75C8D" w14:textId="77777777" w:rsidR="00A8423F" w:rsidRDefault="00A8423F">
      <w:pPr>
        <w:pStyle w:val="BodyText"/>
        <w:rPr>
          <w:b/>
        </w:rPr>
      </w:pPr>
      <w:r>
        <w:rPr>
          <w:b/>
        </w:rPr>
        <w:t>Demand (in MW) and/or generation(in MW)</w:t>
      </w:r>
    </w:p>
    <w:p w14:paraId="3B365BC0" w14:textId="77777777" w:rsidR="00A8423F" w:rsidRDefault="00A8423F">
      <w:pPr>
        <w:pStyle w:val="BodyText"/>
      </w:pPr>
      <w:r>
        <w:t>Interrupted and duration of interruption_____________________________________</w:t>
      </w:r>
    </w:p>
    <w:p w14:paraId="2F6A9604" w14:textId="77777777" w:rsidR="00A8423F" w:rsidRDefault="00A8423F">
      <w:pPr>
        <w:pStyle w:val="BodyText"/>
      </w:pPr>
    </w:p>
    <w:p w14:paraId="2709D2F3" w14:textId="77777777" w:rsidR="00A8423F" w:rsidRDefault="00A8423F">
      <w:pPr>
        <w:pStyle w:val="BodyText"/>
      </w:pPr>
      <w:r>
        <w:rPr>
          <w:b/>
        </w:rPr>
        <w:t>Generation Unit-frequency response</w:t>
      </w:r>
      <w:r>
        <w:t>________________________________________</w:t>
      </w:r>
    </w:p>
    <w:p w14:paraId="3EEE704C" w14:textId="77777777" w:rsidR="00A8423F" w:rsidRDefault="00A8423F">
      <w:pPr>
        <w:pStyle w:val="BodyText"/>
      </w:pPr>
      <w:r>
        <w:t xml:space="preserve"> (MW correction achieved subsequent to the Significant Incident)</w:t>
      </w:r>
    </w:p>
    <w:p w14:paraId="5C56DA0A" w14:textId="77777777" w:rsidR="00A8423F" w:rsidRDefault="00A8423F">
      <w:pPr>
        <w:pStyle w:val="BodyText"/>
      </w:pPr>
    </w:p>
    <w:p w14:paraId="0AF7A7F3" w14:textId="77777777" w:rsidR="00A8423F" w:rsidRDefault="00A8423F">
      <w:pPr>
        <w:pStyle w:val="BodyText"/>
      </w:pPr>
      <w:r>
        <w:rPr>
          <w:b/>
        </w:rPr>
        <w:t>Generating Unit-MVAr performance</w:t>
      </w:r>
      <w:r>
        <w:t xml:space="preserve"> ________________________________________</w:t>
      </w:r>
    </w:p>
    <w:p w14:paraId="59F2C17C" w14:textId="77777777" w:rsidR="00A8423F" w:rsidRDefault="00A8423F">
      <w:pPr>
        <w:pStyle w:val="BodyText"/>
      </w:pPr>
    </w:p>
    <w:p w14:paraId="50F59254" w14:textId="77777777" w:rsidR="00A8423F" w:rsidRDefault="00A8423F">
      <w:pPr>
        <w:pStyle w:val="BodyText"/>
        <w:rPr>
          <w:b/>
        </w:rPr>
      </w:pPr>
      <w:r>
        <w:rPr>
          <w:b/>
        </w:rPr>
        <w:t>Estimated time and date of return to service_________________________________</w:t>
      </w:r>
    </w:p>
    <w:p w14:paraId="77FB8A03" w14:textId="77777777" w:rsidR="00A8423F" w:rsidRDefault="00A8423F">
      <w:pPr>
        <w:rPr>
          <w:b/>
        </w:rPr>
      </w:pPr>
    </w:p>
    <w:p w14:paraId="07EA8BB5" w14:textId="77777777" w:rsidR="00A8423F" w:rsidRDefault="00A8423F">
      <w:pPr>
        <w:rPr>
          <w:b/>
        </w:rPr>
      </w:pPr>
    </w:p>
    <w:p w14:paraId="4BFE408C" w14:textId="77777777" w:rsidR="00A8423F" w:rsidRDefault="00A8423F">
      <w:pPr>
        <w:rPr>
          <w:b/>
        </w:rPr>
      </w:pPr>
    </w:p>
    <w:p w14:paraId="73FF11A0" w14:textId="77777777" w:rsidR="00A8423F" w:rsidRDefault="00A8423F">
      <w:pPr>
        <w:rPr>
          <w:b/>
          <w:snapToGrid w:val="0"/>
        </w:rPr>
        <w:sectPr w:rsidR="00A8423F">
          <w:pgSz w:w="11906" w:h="16838"/>
          <w:pgMar w:top="1440" w:right="1800" w:bottom="1440" w:left="1800" w:header="720" w:footer="720" w:gutter="0"/>
          <w:cols w:space="720"/>
        </w:sectPr>
      </w:pPr>
    </w:p>
    <w:p w14:paraId="1B540E01" w14:textId="77777777" w:rsidR="00A8423F" w:rsidRDefault="00A8423F">
      <w:pPr>
        <w:pStyle w:val="Heading5"/>
        <w:rPr>
          <w:snapToGrid w:val="0"/>
          <w:sz w:val="28"/>
        </w:rPr>
      </w:pPr>
      <w:r>
        <w:rPr>
          <w:snapToGrid w:val="0"/>
          <w:sz w:val="28"/>
        </w:rPr>
        <w:lastRenderedPageBreak/>
        <w:t>Appendix C: Template For Follow Up Significant Incident Report</w:t>
      </w:r>
    </w:p>
    <w:p w14:paraId="02A9FEFB" w14:textId="77777777" w:rsidR="00A8423F" w:rsidRDefault="00A8423F">
      <w:pPr>
        <w:rPr>
          <w:b/>
          <w:snapToGrid w:val="0"/>
        </w:rPr>
      </w:pPr>
    </w:p>
    <w:p w14:paraId="4EA782A7" w14:textId="77777777" w:rsidR="00A8423F" w:rsidRDefault="00A8423F">
      <w:pPr>
        <w:rPr>
          <w:b/>
          <w:snapToGrid w:val="0"/>
          <w:sz w:val="28"/>
        </w:rPr>
      </w:pPr>
      <w:r>
        <w:rPr>
          <w:b/>
          <w:snapToGrid w:val="0"/>
          <w:sz w:val="28"/>
        </w:rPr>
        <w:t>Follow-Up Significant Incident Report FSIR nnn/yy/Company</w:t>
      </w:r>
    </w:p>
    <w:p w14:paraId="0B4C259A" w14:textId="77777777" w:rsidR="00A8423F" w:rsidRDefault="00A8423F">
      <w:pPr>
        <w:rPr>
          <w:b/>
          <w:snapToGrid w:val="0"/>
          <w:sz w:val="28"/>
        </w:rPr>
      </w:pPr>
      <w:r>
        <w:rPr>
          <w:b/>
          <w:snapToGrid w:val="0"/>
          <w:sz w:val="28"/>
        </w:rPr>
        <w:t>Title.</w:t>
      </w:r>
    </w:p>
    <w:p w14:paraId="034B42C4" w14:textId="77777777" w:rsidR="00A8423F" w:rsidRDefault="00A8423F">
      <w:pPr>
        <w:rPr>
          <w:b/>
          <w:snapToGrid w:val="0"/>
          <w:sz w:val="28"/>
        </w:rPr>
      </w:pPr>
      <w:r>
        <w:rPr>
          <w:b/>
          <w:snapToGrid w:val="0"/>
          <w:sz w:val="28"/>
        </w:rPr>
        <w:t>Date of Occurrence</w:t>
      </w:r>
    </w:p>
    <w:p w14:paraId="794D070E" w14:textId="77777777" w:rsidR="00A8423F" w:rsidRDefault="00A8423F">
      <w:pPr>
        <w:rPr>
          <w:b/>
          <w:snapToGrid w:val="0"/>
          <w:sz w:val="24"/>
        </w:rPr>
      </w:pPr>
      <w:r>
        <w:rPr>
          <w:b/>
          <w:snapToGrid w:val="0"/>
          <w:sz w:val="28"/>
        </w:rPr>
        <w:t>Introduction</w:t>
      </w:r>
    </w:p>
    <w:p w14:paraId="1B14AA96"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Very brief description on what happened (cct tripped, coincident with,)</w:t>
      </w:r>
    </w:p>
    <w:p w14:paraId="02E108B3"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Circuit topology (words or diagram)</w:t>
      </w:r>
    </w:p>
    <w:p w14:paraId="0E176417" w14:textId="77777777" w:rsidR="00A8423F" w:rsidRDefault="00A8423F">
      <w:pPr>
        <w:rPr>
          <w:b/>
          <w:snapToGrid w:val="0"/>
          <w:sz w:val="24"/>
        </w:rPr>
      </w:pPr>
      <w:r>
        <w:rPr>
          <w:b/>
          <w:snapToGrid w:val="0"/>
          <w:sz w:val="24"/>
        </w:rPr>
        <w:t>Event Description and Findings</w:t>
      </w:r>
    </w:p>
    <w:p w14:paraId="32678E84"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Previous Events leading up to Event.</w:t>
      </w:r>
    </w:p>
    <w:p w14:paraId="49D3255C"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Event time and effect/result.</w:t>
      </w:r>
    </w:p>
    <w:p w14:paraId="444D183B"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Coincident Events?</w:t>
      </w:r>
    </w:p>
    <w:p w14:paraId="5CA77928"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 xml:space="preserve">What </w:t>
      </w:r>
      <w:r w:rsidR="00A124C3">
        <w:rPr>
          <w:snapToGrid w:val="0"/>
          <w:sz w:val="24"/>
        </w:rPr>
        <w:t xml:space="preserve">was </w:t>
      </w:r>
      <w:r w:rsidR="001D4702">
        <w:rPr>
          <w:snapToGrid w:val="0"/>
          <w:sz w:val="24"/>
        </w:rPr>
        <w:t xml:space="preserve">returned to service </w:t>
      </w:r>
      <w:r>
        <w:rPr>
          <w:snapToGrid w:val="0"/>
          <w:sz w:val="24"/>
        </w:rPr>
        <w:t xml:space="preserve"> and how. What did not.</w:t>
      </w:r>
    </w:p>
    <w:p w14:paraId="1FDFD8B0"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Tests performed (trip test, oil sample taken etc)</w:t>
      </w:r>
    </w:p>
    <w:p w14:paraId="698893A7"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Specific occurrence 1 likely cause.</w:t>
      </w:r>
    </w:p>
    <w:p w14:paraId="379564F4"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Specific occurrence 2 likely cause.</w:t>
      </w:r>
    </w:p>
    <w:p w14:paraId="794EC512"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Specific occurrence and likely cause.</w:t>
      </w:r>
    </w:p>
    <w:p w14:paraId="5DEB3AF9"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Other findings</w:t>
      </w:r>
    </w:p>
    <w:p w14:paraId="244250FA" w14:textId="77777777" w:rsidR="00A8423F" w:rsidRDefault="00A8423F">
      <w:pPr>
        <w:rPr>
          <w:b/>
          <w:snapToGrid w:val="0"/>
          <w:sz w:val="24"/>
        </w:rPr>
      </w:pPr>
      <w:r>
        <w:rPr>
          <w:b/>
          <w:snapToGrid w:val="0"/>
          <w:sz w:val="24"/>
        </w:rPr>
        <w:t>Operational Impact</w:t>
      </w:r>
    </w:p>
    <w:p w14:paraId="1F295D97"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losses of supply?</w:t>
      </w:r>
    </w:p>
    <w:p w14:paraId="10F82A5F"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If yes then when restored and how much?</w:t>
      </w:r>
    </w:p>
    <w:p w14:paraId="1B7E410D"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O</w:t>
      </w:r>
      <w:r w:rsidR="001D4702">
        <w:rPr>
          <w:snapToGrid w:val="0"/>
          <w:sz w:val="24"/>
        </w:rPr>
        <w:t xml:space="preserve">ut of service </w:t>
      </w:r>
      <w:r>
        <w:rPr>
          <w:snapToGrid w:val="0"/>
          <w:sz w:val="24"/>
        </w:rPr>
        <w:t>times</w:t>
      </w:r>
    </w:p>
    <w:p w14:paraId="55924E96"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Ongoing risk of trip, generation at risk, demand at risk</w:t>
      </w:r>
    </w:p>
    <w:p w14:paraId="68DDB98A" w14:textId="77777777" w:rsidR="00A8423F" w:rsidRDefault="00A8423F">
      <w:pPr>
        <w:rPr>
          <w:b/>
          <w:snapToGrid w:val="0"/>
          <w:sz w:val="24"/>
        </w:rPr>
      </w:pPr>
      <w:r>
        <w:rPr>
          <w:b/>
          <w:snapToGrid w:val="0"/>
          <w:sz w:val="24"/>
        </w:rPr>
        <w:t>Actions</w:t>
      </w:r>
    </w:p>
    <w:p w14:paraId="1D23D64D" w14:textId="77777777" w:rsidR="00A8423F" w:rsidRDefault="00A8423F">
      <w:pPr>
        <w:rPr>
          <w:b/>
          <w:snapToGrid w:val="0"/>
          <w:sz w:val="24"/>
        </w:rPr>
      </w:pPr>
      <w:r>
        <w:rPr>
          <w:rFonts w:ascii="Symbol" w:hAnsi="Symbol"/>
          <w:snapToGrid w:val="0"/>
          <w:sz w:val="24"/>
        </w:rPr>
        <w:t></w:t>
      </w:r>
      <w:r>
        <w:rPr>
          <w:rFonts w:ascii="Symbol" w:hAnsi="Symbol"/>
          <w:snapToGrid w:val="0"/>
          <w:sz w:val="24"/>
        </w:rPr>
        <w:t></w:t>
      </w:r>
      <w:r>
        <w:rPr>
          <w:snapToGrid w:val="0"/>
          <w:sz w:val="24"/>
        </w:rPr>
        <w:t xml:space="preserve">Agreed action. </w:t>
      </w:r>
      <w:r>
        <w:rPr>
          <w:b/>
          <w:snapToGrid w:val="0"/>
          <w:sz w:val="24"/>
        </w:rPr>
        <w:t>Name, Department, Target Date</w:t>
      </w:r>
    </w:p>
    <w:p w14:paraId="02E1026C" w14:textId="77777777" w:rsidR="00A8423F" w:rsidRDefault="00A8423F">
      <w:pPr>
        <w:rPr>
          <w:snapToGrid w:val="0"/>
          <w:sz w:val="23"/>
        </w:rPr>
      </w:pPr>
      <w:r>
        <w:rPr>
          <w:snapToGrid w:val="0"/>
          <w:sz w:val="23"/>
        </w:rPr>
        <w:t>Prepared by:</w:t>
      </w:r>
    </w:p>
    <w:p w14:paraId="0D26906D" w14:textId="77777777" w:rsidR="00A8423F" w:rsidRDefault="00A8423F">
      <w:pPr>
        <w:rPr>
          <w:snapToGrid w:val="0"/>
          <w:sz w:val="23"/>
        </w:rPr>
      </w:pPr>
      <w:r>
        <w:rPr>
          <w:snapToGrid w:val="0"/>
          <w:sz w:val="23"/>
        </w:rPr>
        <w:t>Name</w:t>
      </w:r>
    </w:p>
    <w:p w14:paraId="1B7F5901" w14:textId="77777777" w:rsidR="00A8423F" w:rsidRPr="001D4702" w:rsidRDefault="00A8423F">
      <w:pPr>
        <w:rPr>
          <w:sz w:val="22"/>
          <w:szCs w:val="22"/>
        </w:rPr>
      </w:pPr>
      <w:r w:rsidRPr="001D4702">
        <w:rPr>
          <w:snapToGrid w:val="0"/>
          <w:sz w:val="22"/>
          <w:szCs w:val="22"/>
        </w:rPr>
        <w:t>Date</w:t>
      </w:r>
    </w:p>
    <w:p w14:paraId="7F8636B2" w14:textId="77777777" w:rsidR="00A8423F" w:rsidRDefault="00A8423F">
      <w:pPr>
        <w:pStyle w:val="Heading2"/>
        <w:numPr>
          <w:ilvl w:val="0"/>
          <w:numId w:val="0"/>
        </w:numPr>
      </w:pPr>
    </w:p>
    <w:p w14:paraId="5AED3639" w14:textId="77777777" w:rsidR="00A8423F" w:rsidRDefault="00A8423F">
      <w:pPr>
        <w:pStyle w:val="Heading2"/>
        <w:numPr>
          <w:ilvl w:val="0"/>
          <w:numId w:val="0"/>
        </w:numPr>
        <w:rPr>
          <w:sz w:val="28"/>
        </w:rPr>
      </w:pPr>
      <w:r>
        <w:br w:type="page"/>
      </w:r>
      <w:r>
        <w:rPr>
          <w:sz w:val="28"/>
        </w:rPr>
        <w:lastRenderedPageBreak/>
        <w:t>Appendix D:  Abbreviations &amp; Definitions</w:t>
      </w:r>
    </w:p>
    <w:p w14:paraId="59460BFC" w14:textId="77777777" w:rsidR="00A8423F" w:rsidRDefault="00A8423F"/>
    <w:p w14:paraId="6F46B63C" w14:textId="77777777" w:rsidR="00A8423F" w:rsidRDefault="00A8423F">
      <w:pPr>
        <w:pStyle w:val="NGTSAppendix"/>
        <w:outlineLvl w:val="0"/>
        <w:rPr>
          <w:b/>
          <w:i/>
          <w:iCs/>
          <w:sz w:val="24"/>
        </w:rPr>
      </w:pPr>
      <w:r>
        <w:rPr>
          <w:b/>
          <w:i/>
          <w:iCs/>
          <w:sz w:val="24"/>
        </w:rPr>
        <w:t>Abbreviations</w:t>
      </w:r>
    </w:p>
    <w:p w14:paraId="06CA0706" w14:textId="77777777" w:rsidR="00A8423F" w:rsidRDefault="00A8423F">
      <w:pPr>
        <w:pStyle w:val="Heading6"/>
        <w:spacing w:before="0" w:after="0"/>
      </w:pPr>
    </w:p>
    <w:p w14:paraId="0F7C21F6" w14:textId="2770EC20" w:rsidR="00A8423F" w:rsidRDefault="00A8423F">
      <w:pPr>
        <w:pStyle w:val="Header"/>
        <w:tabs>
          <w:tab w:val="clear" w:pos="4153"/>
          <w:tab w:val="clear" w:pos="8306"/>
          <w:tab w:val="left" w:pos="993"/>
        </w:tabs>
      </w:pPr>
      <w:r>
        <w:t>SHETL</w:t>
      </w:r>
      <w:r>
        <w:tab/>
        <w:t>Scottish Hydro-Electric Transmission Limited</w:t>
      </w:r>
    </w:p>
    <w:p w14:paraId="282F975C" w14:textId="77777777" w:rsidR="00A8423F" w:rsidRDefault="00A8423F">
      <w:pPr>
        <w:pStyle w:val="Header"/>
        <w:tabs>
          <w:tab w:val="clear" w:pos="4153"/>
          <w:tab w:val="clear" w:pos="8306"/>
          <w:tab w:val="left" w:pos="993"/>
        </w:tabs>
      </w:pPr>
      <w:r>
        <w:t>SO</w:t>
      </w:r>
      <w:r>
        <w:tab/>
        <w:t>System Operator</w:t>
      </w:r>
    </w:p>
    <w:p w14:paraId="44CE78B7" w14:textId="77777777" w:rsidR="00A8423F" w:rsidRDefault="00A8423F">
      <w:pPr>
        <w:pStyle w:val="Header"/>
        <w:tabs>
          <w:tab w:val="clear" w:pos="4153"/>
          <w:tab w:val="clear" w:pos="8306"/>
          <w:tab w:val="left" w:pos="993"/>
        </w:tabs>
      </w:pPr>
      <w:r>
        <w:t>SPT</w:t>
      </w:r>
      <w:r>
        <w:tab/>
        <w:t>SP Transmission Limited</w:t>
      </w:r>
    </w:p>
    <w:p w14:paraId="3FF9EB95" w14:textId="77777777" w:rsidR="00A8423F" w:rsidRDefault="00A8423F">
      <w:pPr>
        <w:pStyle w:val="Header"/>
        <w:tabs>
          <w:tab w:val="clear" w:pos="4153"/>
          <w:tab w:val="clear" w:pos="8306"/>
          <w:tab w:val="left" w:pos="993"/>
        </w:tabs>
      </w:pPr>
      <w:r>
        <w:t xml:space="preserve">SYS </w:t>
      </w:r>
      <w:r>
        <w:tab/>
        <w:t>Seven Year Statement</w:t>
      </w:r>
    </w:p>
    <w:p w14:paraId="71CF8A91" w14:textId="77777777" w:rsidR="00A8423F" w:rsidRDefault="00A8423F">
      <w:pPr>
        <w:pStyle w:val="Header"/>
        <w:tabs>
          <w:tab w:val="clear" w:pos="4153"/>
          <w:tab w:val="clear" w:pos="8306"/>
          <w:tab w:val="left" w:pos="993"/>
        </w:tabs>
      </w:pPr>
      <w:r>
        <w:t>TO</w:t>
      </w:r>
      <w:r>
        <w:tab/>
        <w:t>Transmission Owner</w:t>
      </w:r>
    </w:p>
    <w:p w14:paraId="4203DBE7" w14:textId="77777777" w:rsidR="00A8423F" w:rsidRDefault="00A8423F">
      <w:pPr>
        <w:pStyle w:val="Header"/>
        <w:tabs>
          <w:tab w:val="clear" w:pos="4153"/>
          <w:tab w:val="clear" w:pos="8306"/>
          <w:tab w:val="left" w:pos="993"/>
        </w:tabs>
      </w:pPr>
    </w:p>
    <w:p w14:paraId="2918173E" w14:textId="77777777" w:rsidR="00A8423F" w:rsidRDefault="00A8423F">
      <w:pPr>
        <w:pStyle w:val="Heading6"/>
        <w:spacing w:before="60"/>
      </w:pPr>
      <w:r>
        <w:t>Definitions</w:t>
      </w:r>
    </w:p>
    <w:p w14:paraId="1C4075B3" w14:textId="77777777" w:rsidR="00A8423F" w:rsidRDefault="00A8423F">
      <w:pPr>
        <w:pStyle w:val="Heading8"/>
      </w:pPr>
      <w:r>
        <w:t>STC definitions used:</w:t>
      </w:r>
    </w:p>
    <w:p w14:paraId="6FF01523" w14:textId="77777777" w:rsidR="00A8423F" w:rsidRDefault="00A8423F">
      <w:pPr>
        <w:pStyle w:val="BodyText"/>
        <w:ind w:left="0"/>
      </w:pPr>
      <w:r>
        <w:t xml:space="preserve">Apparatus </w:t>
      </w:r>
    </w:p>
    <w:p w14:paraId="6867D9FF" w14:textId="77777777" w:rsidR="00A8423F" w:rsidRDefault="00A8423F">
      <w:pPr>
        <w:pStyle w:val="BodyText"/>
        <w:ind w:left="0"/>
      </w:pPr>
      <w:r>
        <w:t xml:space="preserve">Authority </w:t>
      </w:r>
    </w:p>
    <w:p w14:paraId="7322F642" w14:textId="77777777" w:rsidR="00A8423F" w:rsidRDefault="00A8423F">
      <w:pPr>
        <w:pStyle w:val="BodyText"/>
        <w:ind w:left="0"/>
      </w:pPr>
      <w:r>
        <w:t>Code Effective Date</w:t>
      </w:r>
    </w:p>
    <w:p w14:paraId="1F4E2E07" w14:textId="77777777" w:rsidR="00A8423F" w:rsidRDefault="000A75E0">
      <w:pPr>
        <w:pStyle w:val="BodyText"/>
        <w:ind w:left="0"/>
      </w:pPr>
      <w:r>
        <w:t>N</w:t>
      </w:r>
      <w:r w:rsidR="00BC41CC">
        <w:t>ational Electrcitiy</w:t>
      </w:r>
      <w:r w:rsidR="00A8423F">
        <w:t xml:space="preserve"> Transmission System </w:t>
      </w:r>
    </w:p>
    <w:p w14:paraId="15487353" w14:textId="77777777" w:rsidR="00BF7338" w:rsidRDefault="00BF7338">
      <w:pPr>
        <w:pStyle w:val="BodyText"/>
        <w:ind w:left="0"/>
      </w:pPr>
      <w:r>
        <w:t>Interruption Period</w:t>
      </w:r>
    </w:p>
    <w:p w14:paraId="177CF426" w14:textId="577E61A1" w:rsidR="000F2796" w:rsidRDefault="0044022C">
      <w:pPr>
        <w:pStyle w:val="BodyText"/>
        <w:ind w:left="0"/>
      </w:pPr>
      <w:r>
        <w:t>The Company</w:t>
      </w:r>
    </w:p>
    <w:p w14:paraId="2FAF03BD" w14:textId="77777777" w:rsidR="00A8423F" w:rsidRDefault="00A8423F">
      <w:pPr>
        <w:pStyle w:val="BodyText"/>
        <w:ind w:left="0"/>
      </w:pPr>
      <w:r>
        <w:t>NGET</w:t>
      </w:r>
    </w:p>
    <w:p w14:paraId="682F2A65" w14:textId="77777777" w:rsidR="00A8423F" w:rsidRDefault="00A8423F">
      <w:pPr>
        <w:pStyle w:val="BodyText"/>
        <w:ind w:left="0"/>
      </w:pPr>
      <w:r>
        <w:t>Party(ies)</w:t>
      </w:r>
    </w:p>
    <w:p w14:paraId="747A627E" w14:textId="77777777" w:rsidR="00A8423F" w:rsidRDefault="00A8423F">
      <w:pPr>
        <w:pStyle w:val="BodyText"/>
        <w:ind w:left="0"/>
      </w:pPr>
      <w:r>
        <w:t xml:space="preserve">Plant </w:t>
      </w:r>
    </w:p>
    <w:p w14:paraId="16217B01" w14:textId="77777777" w:rsidR="00BF7338" w:rsidRDefault="00BF7338">
      <w:pPr>
        <w:pStyle w:val="BodyText"/>
        <w:ind w:left="0"/>
      </w:pPr>
      <w:r>
        <w:t>Possible Relevant Interruption</w:t>
      </w:r>
    </w:p>
    <w:p w14:paraId="1D789953" w14:textId="77777777" w:rsidR="00A8423F" w:rsidRDefault="00A8423F">
      <w:pPr>
        <w:pStyle w:val="BodyText"/>
        <w:ind w:left="0"/>
      </w:pPr>
      <w:r>
        <w:t xml:space="preserve">Operational Effect </w:t>
      </w:r>
    </w:p>
    <w:p w14:paraId="369ED554" w14:textId="77777777" w:rsidR="00A8423F" w:rsidRDefault="00A8423F">
      <w:pPr>
        <w:pStyle w:val="BodyText"/>
        <w:ind w:left="0"/>
      </w:pPr>
      <w:r>
        <w:t xml:space="preserve">Services Reduction </w:t>
      </w:r>
    </w:p>
    <w:p w14:paraId="066AB8A2" w14:textId="77777777" w:rsidR="00A8423F" w:rsidRDefault="00A8423F">
      <w:pPr>
        <w:pStyle w:val="BodyText"/>
        <w:ind w:left="0"/>
      </w:pPr>
      <w:r>
        <w:t xml:space="preserve">Services Reduction Risk </w:t>
      </w:r>
    </w:p>
    <w:p w14:paraId="4739CC68" w14:textId="77777777" w:rsidR="00A8423F" w:rsidRDefault="00A8423F">
      <w:pPr>
        <w:pStyle w:val="BodyText"/>
        <w:ind w:left="0"/>
      </w:pPr>
      <w:r>
        <w:t>Significant Incident</w:t>
      </w:r>
    </w:p>
    <w:p w14:paraId="0F639C68" w14:textId="77777777" w:rsidR="00A8423F" w:rsidRDefault="00A8423F">
      <w:pPr>
        <w:pStyle w:val="BodyText"/>
        <w:ind w:left="0"/>
      </w:pPr>
      <w:r>
        <w:t xml:space="preserve">Transmission Licence </w:t>
      </w:r>
    </w:p>
    <w:p w14:paraId="7B740776" w14:textId="77777777" w:rsidR="00A8423F" w:rsidRDefault="00A8423F">
      <w:pPr>
        <w:pStyle w:val="BodyText"/>
        <w:ind w:left="0"/>
      </w:pPr>
      <w:r>
        <w:t xml:space="preserve">Transmission System </w:t>
      </w:r>
    </w:p>
    <w:p w14:paraId="2D4F3739" w14:textId="77777777" w:rsidR="00A8423F" w:rsidRDefault="00A8423F">
      <w:pPr>
        <w:pStyle w:val="BodyText"/>
        <w:ind w:left="0"/>
      </w:pPr>
      <w:r>
        <w:t xml:space="preserve">Users </w:t>
      </w:r>
    </w:p>
    <w:p w14:paraId="53065B33" w14:textId="77777777" w:rsidR="00A8423F" w:rsidRDefault="00A8423F">
      <w:pPr>
        <w:pStyle w:val="BodyText"/>
        <w:ind w:left="0"/>
      </w:pPr>
      <w:r>
        <w:t xml:space="preserve">User System </w:t>
      </w:r>
    </w:p>
    <w:p w14:paraId="35E59708" w14:textId="77777777" w:rsidR="00A8423F" w:rsidRDefault="00A8423F">
      <w:pPr>
        <w:pStyle w:val="BodyText"/>
        <w:ind w:left="0"/>
        <w:rPr>
          <w:b/>
        </w:rPr>
      </w:pPr>
    </w:p>
    <w:p w14:paraId="43DFF023" w14:textId="77777777" w:rsidR="00A8423F" w:rsidRDefault="00A8423F">
      <w:pPr>
        <w:pStyle w:val="Heading8"/>
      </w:pPr>
      <w:r>
        <w:t>Grid Code definitions used:</w:t>
      </w:r>
    </w:p>
    <w:p w14:paraId="010C4D94" w14:textId="77777777" w:rsidR="00A8423F" w:rsidRDefault="00A8423F">
      <w:r>
        <w:t>Event</w:t>
      </w:r>
    </w:p>
    <w:p w14:paraId="5008D898" w14:textId="77777777" w:rsidR="00A8423F" w:rsidRDefault="00A8423F">
      <w:r>
        <w:t>Operational Event</w:t>
      </w:r>
    </w:p>
    <w:p w14:paraId="7E6A110A" w14:textId="77777777" w:rsidR="00A8423F" w:rsidRDefault="00A8423F"/>
    <w:p w14:paraId="461C9F6C" w14:textId="77777777" w:rsidR="00A8423F" w:rsidRDefault="00A8423F">
      <w:pPr>
        <w:pStyle w:val="Left15"/>
        <w:keepNext/>
        <w:keepLines/>
        <w:spacing w:after="120"/>
        <w:ind w:left="0"/>
        <w:rPr>
          <w:b/>
        </w:rPr>
      </w:pPr>
      <w:r>
        <w:rPr>
          <w:b/>
        </w:rPr>
        <w:t>Definition used from other STCPs:</w:t>
      </w:r>
    </w:p>
    <w:p w14:paraId="531CD690" w14:textId="77777777" w:rsidR="00A8423F" w:rsidRDefault="00A8423F">
      <w:pPr>
        <w:tabs>
          <w:tab w:val="left" w:pos="3119"/>
        </w:tabs>
      </w:pPr>
      <w:r>
        <w:t>Transmission Status Certificate</w:t>
      </w:r>
      <w:r>
        <w:tab/>
        <w:t>STCP1-1: Operational Switching</w:t>
      </w:r>
    </w:p>
    <w:p w14:paraId="14603479" w14:textId="77777777" w:rsidR="00A8423F" w:rsidRDefault="00A8423F"/>
    <w:sectPr w:rsidR="00A8423F">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52E17" w14:textId="77777777" w:rsidR="004D4B92" w:rsidRDefault="004D4B92">
      <w:r>
        <w:separator/>
      </w:r>
    </w:p>
  </w:endnote>
  <w:endnote w:type="continuationSeparator" w:id="0">
    <w:p w14:paraId="0B93C045" w14:textId="77777777" w:rsidR="004D4B92" w:rsidRDefault="004D4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FEA1F" w14:textId="77777777" w:rsidR="00FE7AD6" w:rsidRDefault="00FE7AD6">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854A53">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854A53">
      <w:rPr>
        <w:noProof/>
        <w:snapToGrid w:val="0"/>
      </w:rPr>
      <w:t>14</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893B6" w14:textId="77777777" w:rsidR="004D4B92" w:rsidRDefault="004D4B92">
      <w:r>
        <w:separator/>
      </w:r>
    </w:p>
  </w:footnote>
  <w:footnote w:type="continuationSeparator" w:id="0">
    <w:p w14:paraId="62AE71C2" w14:textId="77777777" w:rsidR="004D4B92" w:rsidRDefault="004D4B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4CD80" w14:textId="04378BAD" w:rsidR="00FE7AD6" w:rsidRDefault="00FE7AD6">
    <w:pPr>
      <w:pStyle w:val="Header"/>
    </w:pPr>
    <w:r>
      <w:t xml:space="preserve">STCP 03-1 Post Event Analysis </w:t>
    </w:r>
    <w:r w:rsidR="002D28EF">
      <w:t>and Reporting</w:t>
    </w:r>
  </w:p>
  <w:p w14:paraId="1FBC8370" w14:textId="365A30BC" w:rsidR="00FE7AD6" w:rsidRDefault="00FE7AD6">
    <w:pPr>
      <w:pStyle w:val="Header"/>
      <w:rPr>
        <w:sz w:val="16"/>
      </w:rPr>
    </w:pPr>
    <w:r w:rsidRPr="00C113F2">
      <w:t>Issue 00</w:t>
    </w:r>
    <w:r w:rsidR="00E53B05" w:rsidRPr="00C113F2">
      <w:t>7</w:t>
    </w:r>
    <w:r w:rsidRPr="00C113F2">
      <w:t xml:space="preserve"> – </w:t>
    </w:r>
    <w:r w:rsidR="00766C7F">
      <w:t>25</w:t>
    </w:r>
    <w:r w:rsidR="00C42CF5" w:rsidRPr="00C113F2">
      <w:t>/04/2023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D92101"/>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2141E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5" w15:restartNumberingAfterBreak="0">
    <w:nsid w:val="231211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7C6410A"/>
    <w:multiLevelType w:val="hybridMultilevel"/>
    <w:tmpl w:val="A43AE35A"/>
    <w:lvl w:ilvl="0" w:tplc="1B3C4F1C">
      <w:start w:val="1"/>
      <w:numFmt w:val="decimal"/>
      <w:lvlText w:val="%1."/>
      <w:lvlJc w:val="left"/>
      <w:pPr>
        <w:tabs>
          <w:tab w:val="num" w:pos="360"/>
        </w:tabs>
        <w:ind w:left="360" w:hanging="360"/>
      </w:pPr>
    </w:lvl>
    <w:lvl w:ilvl="1" w:tplc="6A5E07BA" w:tentative="1">
      <w:start w:val="1"/>
      <w:numFmt w:val="lowerLetter"/>
      <w:lvlText w:val="%2."/>
      <w:lvlJc w:val="left"/>
      <w:pPr>
        <w:tabs>
          <w:tab w:val="num" w:pos="1440"/>
        </w:tabs>
        <w:ind w:left="1440" w:hanging="360"/>
      </w:pPr>
    </w:lvl>
    <w:lvl w:ilvl="2" w:tplc="EAF2F27E" w:tentative="1">
      <w:start w:val="1"/>
      <w:numFmt w:val="lowerRoman"/>
      <w:lvlText w:val="%3."/>
      <w:lvlJc w:val="right"/>
      <w:pPr>
        <w:tabs>
          <w:tab w:val="num" w:pos="2160"/>
        </w:tabs>
        <w:ind w:left="2160" w:hanging="180"/>
      </w:pPr>
    </w:lvl>
    <w:lvl w:ilvl="3" w:tplc="64769336" w:tentative="1">
      <w:start w:val="1"/>
      <w:numFmt w:val="decimal"/>
      <w:lvlText w:val="%4."/>
      <w:lvlJc w:val="left"/>
      <w:pPr>
        <w:tabs>
          <w:tab w:val="num" w:pos="2880"/>
        </w:tabs>
        <w:ind w:left="2880" w:hanging="360"/>
      </w:pPr>
    </w:lvl>
    <w:lvl w:ilvl="4" w:tplc="1478C168" w:tentative="1">
      <w:start w:val="1"/>
      <w:numFmt w:val="lowerLetter"/>
      <w:lvlText w:val="%5."/>
      <w:lvlJc w:val="left"/>
      <w:pPr>
        <w:tabs>
          <w:tab w:val="num" w:pos="3600"/>
        </w:tabs>
        <w:ind w:left="3600" w:hanging="360"/>
      </w:pPr>
    </w:lvl>
    <w:lvl w:ilvl="5" w:tplc="47B44F94" w:tentative="1">
      <w:start w:val="1"/>
      <w:numFmt w:val="lowerRoman"/>
      <w:lvlText w:val="%6."/>
      <w:lvlJc w:val="right"/>
      <w:pPr>
        <w:tabs>
          <w:tab w:val="num" w:pos="4320"/>
        </w:tabs>
        <w:ind w:left="4320" w:hanging="180"/>
      </w:pPr>
    </w:lvl>
    <w:lvl w:ilvl="6" w:tplc="7084E9FA" w:tentative="1">
      <w:start w:val="1"/>
      <w:numFmt w:val="decimal"/>
      <w:lvlText w:val="%7."/>
      <w:lvlJc w:val="left"/>
      <w:pPr>
        <w:tabs>
          <w:tab w:val="num" w:pos="5040"/>
        </w:tabs>
        <w:ind w:left="5040" w:hanging="360"/>
      </w:pPr>
    </w:lvl>
    <w:lvl w:ilvl="7" w:tplc="A5D0A666" w:tentative="1">
      <w:start w:val="1"/>
      <w:numFmt w:val="lowerLetter"/>
      <w:lvlText w:val="%8."/>
      <w:lvlJc w:val="left"/>
      <w:pPr>
        <w:tabs>
          <w:tab w:val="num" w:pos="5760"/>
        </w:tabs>
        <w:ind w:left="5760" w:hanging="360"/>
      </w:pPr>
    </w:lvl>
    <w:lvl w:ilvl="8" w:tplc="35FC63D6" w:tentative="1">
      <w:start w:val="1"/>
      <w:numFmt w:val="lowerRoman"/>
      <w:lvlText w:val="%9."/>
      <w:lvlJc w:val="right"/>
      <w:pPr>
        <w:tabs>
          <w:tab w:val="num" w:pos="6480"/>
        </w:tabs>
        <w:ind w:left="6480" w:hanging="180"/>
      </w:pPr>
    </w:lvl>
  </w:abstractNum>
  <w:abstractNum w:abstractNumId="7"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8" w15:restartNumberingAfterBreak="0">
    <w:nsid w:val="65CE6280"/>
    <w:multiLevelType w:val="singleLevel"/>
    <w:tmpl w:val="062E88DC"/>
    <w:lvl w:ilvl="0">
      <w:start w:val="1"/>
      <w:numFmt w:val="bullet"/>
      <w:lvlText w:val=""/>
      <w:lvlJc w:val="left"/>
      <w:pPr>
        <w:tabs>
          <w:tab w:val="num" w:pos="360"/>
        </w:tabs>
        <w:ind w:left="360" w:hanging="360"/>
      </w:pPr>
      <w:rPr>
        <w:rFonts w:ascii="Symbol" w:hAnsi="Symbol" w:hint="default"/>
      </w:rPr>
    </w:lvl>
  </w:abstractNum>
  <w:num w:numId="1" w16cid:durableId="2040154459">
    <w:abstractNumId w:val="7"/>
  </w:num>
  <w:num w:numId="2" w16cid:durableId="1688360856">
    <w:abstractNumId w:val="4"/>
  </w:num>
  <w:num w:numId="3" w16cid:durableId="2077782877">
    <w:abstractNumId w:val="6"/>
  </w:num>
  <w:num w:numId="4" w16cid:durableId="1560020428">
    <w:abstractNumId w:val="8"/>
  </w:num>
  <w:num w:numId="5" w16cid:durableId="1335648421">
    <w:abstractNumId w:val="5"/>
  </w:num>
  <w:num w:numId="6" w16cid:durableId="1509977884">
    <w:abstractNumId w:val="2"/>
  </w:num>
  <w:num w:numId="7" w16cid:durableId="1179274032">
    <w:abstractNumId w:val="3"/>
  </w:num>
  <w:num w:numId="8" w16cid:durableId="974217644">
    <w:abstractNumId w:val="1"/>
  </w:num>
  <w:num w:numId="9" w16cid:durableId="50536526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A39FE"/>
    <w:rsid w:val="00026567"/>
    <w:rsid w:val="00047CD5"/>
    <w:rsid w:val="0005550E"/>
    <w:rsid w:val="000A75E0"/>
    <w:rsid w:val="000C7EA5"/>
    <w:rsid w:val="000F2796"/>
    <w:rsid w:val="001274D4"/>
    <w:rsid w:val="00130997"/>
    <w:rsid w:val="00137660"/>
    <w:rsid w:val="00137D2A"/>
    <w:rsid w:val="00160209"/>
    <w:rsid w:val="00161A5F"/>
    <w:rsid w:val="00175B66"/>
    <w:rsid w:val="00185C64"/>
    <w:rsid w:val="00195318"/>
    <w:rsid w:val="001A4451"/>
    <w:rsid w:val="001D4702"/>
    <w:rsid w:val="001F2914"/>
    <w:rsid w:val="00201943"/>
    <w:rsid w:val="00240017"/>
    <w:rsid w:val="00274A12"/>
    <w:rsid w:val="002864C6"/>
    <w:rsid w:val="002A565A"/>
    <w:rsid w:val="002D28EF"/>
    <w:rsid w:val="002D3DC4"/>
    <w:rsid w:val="002F4841"/>
    <w:rsid w:val="00335498"/>
    <w:rsid w:val="00337632"/>
    <w:rsid w:val="00340935"/>
    <w:rsid w:val="00355FDB"/>
    <w:rsid w:val="0037134C"/>
    <w:rsid w:val="00375721"/>
    <w:rsid w:val="00385A2A"/>
    <w:rsid w:val="003975AE"/>
    <w:rsid w:val="003B42A4"/>
    <w:rsid w:val="003B7870"/>
    <w:rsid w:val="003D072A"/>
    <w:rsid w:val="003E60D1"/>
    <w:rsid w:val="0044022C"/>
    <w:rsid w:val="00444634"/>
    <w:rsid w:val="004557A8"/>
    <w:rsid w:val="004801DD"/>
    <w:rsid w:val="004A0128"/>
    <w:rsid w:val="004A465D"/>
    <w:rsid w:val="004D3D7D"/>
    <w:rsid w:val="004D4B92"/>
    <w:rsid w:val="005201DD"/>
    <w:rsid w:val="00575160"/>
    <w:rsid w:val="00577087"/>
    <w:rsid w:val="005B2254"/>
    <w:rsid w:val="005C332D"/>
    <w:rsid w:val="005D234B"/>
    <w:rsid w:val="005D3566"/>
    <w:rsid w:val="005E6326"/>
    <w:rsid w:val="005F1EB4"/>
    <w:rsid w:val="0061070F"/>
    <w:rsid w:val="00611675"/>
    <w:rsid w:val="00650E70"/>
    <w:rsid w:val="00653C83"/>
    <w:rsid w:val="00663D4E"/>
    <w:rsid w:val="0068362B"/>
    <w:rsid w:val="00697F0B"/>
    <w:rsid w:val="006B5CE8"/>
    <w:rsid w:val="006B7CD3"/>
    <w:rsid w:val="006E25E5"/>
    <w:rsid w:val="00745E46"/>
    <w:rsid w:val="00766C7F"/>
    <w:rsid w:val="00777D52"/>
    <w:rsid w:val="007B0718"/>
    <w:rsid w:val="007C35A3"/>
    <w:rsid w:val="007D0861"/>
    <w:rsid w:val="007D5D56"/>
    <w:rsid w:val="007E18F9"/>
    <w:rsid w:val="00807C22"/>
    <w:rsid w:val="00821238"/>
    <w:rsid w:val="00823D43"/>
    <w:rsid w:val="00825C1B"/>
    <w:rsid w:val="00827B56"/>
    <w:rsid w:val="00835D55"/>
    <w:rsid w:val="00854A53"/>
    <w:rsid w:val="0088431C"/>
    <w:rsid w:val="008B2FB0"/>
    <w:rsid w:val="008D1C85"/>
    <w:rsid w:val="0090478C"/>
    <w:rsid w:val="00935C3E"/>
    <w:rsid w:val="0094285B"/>
    <w:rsid w:val="00954952"/>
    <w:rsid w:val="00955ECB"/>
    <w:rsid w:val="00977F43"/>
    <w:rsid w:val="009B20A9"/>
    <w:rsid w:val="009B3223"/>
    <w:rsid w:val="009C417F"/>
    <w:rsid w:val="00A124C3"/>
    <w:rsid w:val="00A24235"/>
    <w:rsid w:val="00A8423F"/>
    <w:rsid w:val="00A86158"/>
    <w:rsid w:val="00A86C8E"/>
    <w:rsid w:val="00AA39FE"/>
    <w:rsid w:val="00AA6065"/>
    <w:rsid w:val="00AF2474"/>
    <w:rsid w:val="00B67C48"/>
    <w:rsid w:val="00BC41CC"/>
    <w:rsid w:val="00BC430B"/>
    <w:rsid w:val="00BF7338"/>
    <w:rsid w:val="00C113F2"/>
    <w:rsid w:val="00C16772"/>
    <w:rsid w:val="00C210A5"/>
    <w:rsid w:val="00C42CF5"/>
    <w:rsid w:val="00C6726D"/>
    <w:rsid w:val="00C96FA4"/>
    <w:rsid w:val="00D4218C"/>
    <w:rsid w:val="00D51B50"/>
    <w:rsid w:val="00D837E0"/>
    <w:rsid w:val="00DA2DC2"/>
    <w:rsid w:val="00DB2A0A"/>
    <w:rsid w:val="00DC3F5F"/>
    <w:rsid w:val="00DE4593"/>
    <w:rsid w:val="00DF18D8"/>
    <w:rsid w:val="00E21EB8"/>
    <w:rsid w:val="00E223A2"/>
    <w:rsid w:val="00E279C5"/>
    <w:rsid w:val="00E40353"/>
    <w:rsid w:val="00E53B05"/>
    <w:rsid w:val="00E77885"/>
    <w:rsid w:val="00E84516"/>
    <w:rsid w:val="00E85420"/>
    <w:rsid w:val="00E979DE"/>
    <w:rsid w:val="00ED65E8"/>
    <w:rsid w:val="00EE32C9"/>
    <w:rsid w:val="00EE443B"/>
    <w:rsid w:val="00F0107D"/>
    <w:rsid w:val="00F04AE7"/>
    <w:rsid w:val="00F84316"/>
    <w:rsid w:val="00FA1B0E"/>
    <w:rsid w:val="00FC0821"/>
    <w:rsid w:val="00FE7A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4:docId w14:val="0C4C565B"/>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tabs>
        <w:tab w:val="num" w:pos="720"/>
      </w:tabs>
      <w:ind w:left="720" w:hanging="720"/>
      <w:outlineLvl w:val="2"/>
    </w:pPr>
  </w:style>
  <w:style w:type="paragraph" w:styleId="Heading4">
    <w:name w:val="heading 4"/>
    <w:basedOn w:val="Normal"/>
    <w:next w:val="Normal"/>
    <w:qFormat/>
    <w:pPr>
      <w:keepNext/>
      <w:numPr>
        <w:ilvl w:val="3"/>
        <w:numId w:val="1"/>
      </w:numPr>
      <w:ind w:left="720" w:hanging="720"/>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spacing w:after="0"/>
      <w:ind w:left="720"/>
    </w:pPr>
    <w:rPr>
      <w:rFonts w:ascii="Times New Roman" w:hAnsi="Times New Roman"/>
    </w:rPr>
  </w:style>
  <w:style w:type="paragraph" w:styleId="BodyTextIndent">
    <w:name w:val="Body Text Indent"/>
    <w:basedOn w:val="Normal"/>
    <w:pPr>
      <w:spacing w:after="0"/>
      <w:ind w:left="720" w:hanging="720"/>
    </w:pPr>
  </w:style>
  <w:style w:type="paragraph" w:styleId="Title">
    <w:name w:val="Title"/>
    <w:basedOn w:val="Normal"/>
    <w:qFormat/>
    <w:pPr>
      <w:spacing w:after="0"/>
      <w:jc w:val="center"/>
    </w:pPr>
    <w:rPr>
      <w:sz w:val="24"/>
      <w:u w:val="single"/>
    </w:rPr>
  </w:style>
  <w:style w:type="paragraph" w:styleId="BodyTextIndent3">
    <w:name w:val="Body Text Indent 3"/>
    <w:basedOn w:val="Normal"/>
    <w:pPr>
      <w:spacing w:after="0"/>
      <w:ind w:left="720"/>
    </w:pPr>
    <w:rPr>
      <w:i/>
      <w:iCs/>
    </w:rPr>
  </w:style>
  <w:style w:type="paragraph" w:customStyle="1" w:styleId="Left15">
    <w:name w:val="Left 1.5"/>
    <w:basedOn w:val="Normal"/>
    <w:pPr>
      <w:spacing w:before="120" w:after="240"/>
      <w:ind w:left="851"/>
    </w:pPr>
  </w:style>
  <w:style w:type="paragraph" w:styleId="FootnoteText">
    <w:name w:val="footnote text"/>
    <w:basedOn w:val="Normal"/>
    <w:semiHidden/>
    <w:pPr>
      <w:spacing w:after="0"/>
    </w:pPr>
    <w:rPr>
      <w:rFonts w:ascii="Times New Roman" w:hAnsi="Times New Roman"/>
    </w:rPr>
  </w:style>
  <w:style w:type="paragraph" w:customStyle="1" w:styleId="BulletList">
    <w:name w:val="Bullet List"/>
    <w:basedOn w:val="Normal"/>
    <w:pPr>
      <w:numPr>
        <w:numId w:val="8"/>
      </w:numPr>
    </w:pPr>
  </w:style>
  <w:style w:type="paragraph" w:styleId="BalloonText">
    <w:name w:val="Balloon Text"/>
    <w:basedOn w:val="Normal"/>
    <w:semiHidden/>
    <w:rPr>
      <w:rFonts w:ascii="Tahoma" w:hAnsi="Tahoma" w:cs="Tahoma"/>
      <w:sz w:val="16"/>
      <w:szCs w:val="16"/>
    </w:rPr>
  </w:style>
  <w:style w:type="paragraph" w:customStyle="1" w:styleId="NGTSAppendix">
    <w:name w:val="NGTS Appendix"/>
    <w:basedOn w:val="Normal"/>
    <w:pPr>
      <w:keepNext/>
      <w:keepLines/>
      <w:widowControl w:val="0"/>
      <w:spacing w:after="0"/>
      <w:jc w:val="both"/>
    </w:pPr>
    <w:rPr>
      <w:snapToGrid w:val="0"/>
      <w:sz w:val="22"/>
    </w:rPr>
  </w:style>
  <w:style w:type="table" w:styleId="TableGrid">
    <w:name w:val="Table Grid"/>
    <w:basedOn w:val="TableNormal"/>
    <w:rsid w:val="00BC430B"/>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53B05"/>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image" Target="media/image4.wmf"/><Relationship Id="rId3" Type="http://schemas.openxmlformats.org/officeDocument/2006/relationships/customXml" Target="../customXml/item3.xml"/><Relationship Id="rId21" Type="http://schemas.openxmlformats.org/officeDocument/2006/relationships/oleObject" Target="embeddings/oleObject5.bin"/><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oleObject" Target="embeddings/oleObject2.bin"/><Relationship Id="rId23" Type="http://schemas.microsoft.com/office/2011/relationships/people" Target="people.xml"/><Relationship Id="rId10" Type="http://schemas.openxmlformats.org/officeDocument/2006/relationships/header" Target="header1.xml"/><Relationship Id="rId19" Type="http://schemas.openxmlformats.org/officeDocument/2006/relationships/oleObject" Target="embeddings/oleObject4.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59AD44-8D71-4EAB-8DC2-EA0BF859CB24}">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2.xml><?xml version="1.0" encoding="utf-8"?>
<ds:datastoreItem xmlns:ds="http://schemas.openxmlformats.org/officeDocument/2006/customXml" ds:itemID="{FB5201B3-471C-4B20-96E8-1079B77622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E64012-9DE4-435A-95AB-BBCBF500EF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14</Pages>
  <Words>2372</Words>
  <Characters>13521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STCP 03-1 issue 007 Post Event Analysis and Reporting 25 April 2023</vt:lpstr>
    </vt:vector>
  </TitlesOfParts>
  <Company>NGC</Company>
  <LinksUpToDate>false</LinksUpToDate>
  <CharactersWithSpaces>15862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03-1 issue 007 Post Event Analysis and Reporting 25 April 2023</dc:title>
  <dc:subject/>
  <dc:creator>Peaceful</dc:creator>
  <cp:keywords/>
  <cp:lastModifiedBy>Steve Baker [NESO]</cp:lastModifiedBy>
  <cp:revision>20</cp:revision>
  <cp:lastPrinted>2023-10-13T15:53:00Z</cp:lastPrinted>
  <dcterms:created xsi:type="dcterms:W3CDTF">2023-03-10T10:04:00Z</dcterms:created>
  <dcterms:modified xsi:type="dcterms:W3CDTF">2025-10-15T15:41:00Z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-1742805775</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-1276769803</vt:i4>
  </property>
  <property fmtid="{D5CDD505-2E9C-101B-9397-08002B2CF9AE}" pid="10" name="_ReviewingToolsShownOnce">
    <vt:lpwstr/>
  </property>
  <property fmtid="{D5CDD505-2E9C-101B-9397-08002B2CF9AE}" pid="11" name="ContentTypeId">
    <vt:lpwstr>0x010100B4C46F44E5CB4144B14721DA3AAC8360</vt:lpwstr>
  </property>
  <property fmtid="{D5CDD505-2E9C-101B-9397-08002B2CF9AE}" pid="12" name="MediaServiceImageTags">
    <vt:lpwstr/>
  </property>
  <property fmtid="{D5CDD505-2E9C-101B-9397-08002B2CF9AE}" pid="13" name="Order">
    <vt:r8>2089600</vt:r8>
  </property>
</Properties>
</file>